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2167ECE6" w:rsidR="00876A4D" w:rsidRDefault="00152046" w:rsidP="00C91419">
      <w:pPr>
        <w:pStyle w:val="Hlavnnadpis"/>
      </w:pPr>
      <w:r>
        <w:t>DOKUMENT</w:t>
      </w:r>
      <w:r w:rsidR="00B374BA" w:rsidRPr="00A97508">
        <w:t xml:space="preserve"> </w:t>
      </w:r>
      <w:r w:rsidR="00FC2A9E">
        <w:t>ODBORNÉ ÚROVNĚ</w:t>
      </w:r>
    </w:p>
    <w:p w14:paraId="5F7F1EC0" w14:textId="368ED051" w:rsidR="001D7298" w:rsidRPr="004D0683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4D0683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77777777" w:rsidR="001D7298" w:rsidRPr="004D0683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12020"/>
      </w:tblGrid>
      <w:tr w:rsidR="001D7298" w:rsidRPr="004D0683" w14:paraId="322C9610" w14:textId="77777777" w:rsidTr="00785E7D">
        <w:trPr>
          <w:trHeight w:val="283"/>
        </w:trPr>
        <w:tc>
          <w:tcPr>
            <w:tcW w:w="2581" w:type="dxa"/>
            <w:shd w:val="clear" w:color="auto" w:fill="F2F2F2"/>
          </w:tcPr>
          <w:p w14:paraId="211E8E26" w14:textId="462BF38F" w:rsidR="001D7298" w:rsidRPr="004D0683" w:rsidRDefault="00BA7BC4" w:rsidP="00C529CF">
            <w:pPr>
              <w:spacing w:before="0" w:after="0"/>
              <w:ind w:left="65"/>
            </w:pPr>
            <w:r>
              <w:t>Smlouva o dílo</w:t>
            </w:r>
          </w:p>
        </w:tc>
        <w:tc>
          <w:tcPr>
            <w:tcW w:w="12020" w:type="dxa"/>
          </w:tcPr>
          <w:p w14:paraId="2C4019DA" w14:textId="6E28AAF5" w:rsidR="001D7298" w:rsidRPr="00822697" w:rsidRDefault="00227489" w:rsidP="00C529CF">
            <w:pPr>
              <w:spacing w:before="0" w:after="0"/>
              <w:ind w:left="108"/>
              <w:rPr>
                <w:b/>
                <w:bCs/>
              </w:rPr>
            </w:pPr>
            <w:r w:rsidRPr="00227489">
              <w:rPr>
                <w:rFonts w:asciiTheme="minorHAnsi" w:hAnsiTheme="minorHAnsi" w:cstheme="minorHAnsi"/>
                <w:b/>
                <w:bCs/>
                <w:color w:val="000000"/>
              </w:rPr>
              <w:t>Základna letecké záchranné služby</w:t>
            </w:r>
          </w:p>
        </w:tc>
      </w:tr>
      <w:tr w:rsidR="001D7298" w:rsidRPr="004D0683" w14:paraId="5C01AB07" w14:textId="77777777" w:rsidTr="00785E7D">
        <w:trPr>
          <w:trHeight w:val="283"/>
        </w:trPr>
        <w:tc>
          <w:tcPr>
            <w:tcW w:w="2581" w:type="dxa"/>
            <w:shd w:val="clear" w:color="auto" w:fill="F2F2F2"/>
          </w:tcPr>
          <w:p w14:paraId="7385C3CB" w14:textId="4B9AE17D" w:rsidR="001D7298" w:rsidRPr="004D0683" w:rsidRDefault="00D53C5B" w:rsidP="00C529CF">
            <w:pPr>
              <w:spacing w:before="0" w:after="0"/>
              <w:ind w:left="65"/>
            </w:pPr>
            <w:r>
              <w:t>Profil zadavatele</w:t>
            </w:r>
          </w:p>
        </w:tc>
        <w:tc>
          <w:tcPr>
            <w:tcW w:w="12020" w:type="dxa"/>
          </w:tcPr>
          <w:p w14:paraId="6DB536BC" w14:textId="549E2F02" w:rsidR="001D7298" w:rsidRPr="00051000" w:rsidRDefault="00FC49AB" w:rsidP="00C529CF">
            <w:pPr>
              <w:spacing w:before="0" w:after="0"/>
              <w:ind w:left="108"/>
              <w:rPr>
                <w:b/>
                <w:highlight w:val="green"/>
              </w:rPr>
            </w:pPr>
            <w:r w:rsidRPr="00FC49AB">
              <w:rPr>
                <w:b/>
                <w:highlight w:val="yellow"/>
              </w:rPr>
              <w:t>________</w:t>
            </w:r>
          </w:p>
        </w:tc>
      </w:tr>
    </w:tbl>
    <w:p w14:paraId="110F015D" w14:textId="77777777" w:rsidR="00837956" w:rsidRPr="00785E7D" w:rsidRDefault="00837956" w:rsidP="00B81DCF">
      <w:pPr>
        <w:spacing w:before="0" w:after="0"/>
        <w:rPr>
          <w:rFonts w:ascii="Calibri" w:hAnsi="Calibri" w:cs="Calibri"/>
          <w:b/>
        </w:rPr>
      </w:pPr>
    </w:p>
    <w:p w14:paraId="0C4AEF31" w14:textId="0D9465B8" w:rsidR="00D7517C" w:rsidRDefault="00D7517C" w:rsidP="00B81DCF">
      <w:pPr>
        <w:spacing w:before="0" w:after="0"/>
        <w:rPr>
          <w:rFonts w:ascii="Calibri" w:hAnsi="Calibri" w:cs="Calibri"/>
          <w:b/>
        </w:rPr>
      </w:pPr>
      <w:r w:rsidRPr="00D7517C">
        <w:rPr>
          <w:rFonts w:ascii="Calibri" w:hAnsi="Calibri" w:cs="Calibri"/>
          <w:b/>
        </w:rPr>
        <w:t>V</w:t>
      </w:r>
      <w:r w:rsidR="000D0CCE">
        <w:rPr>
          <w:rFonts w:ascii="Calibri" w:hAnsi="Calibri" w:cs="Calibri"/>
          <w:b/>
        </w:rPr>
        <w:t xml:space="preserve"> tomto dokumentu i </w:t>
      </w:r>
      <w:r w:rsidR="003C397F">
        <w:rPr>
          <w:rFonts w:ascii="Calibri" w:hAnsi="Calibri" w:cs="Calibri"/>
          <w:b/>
        </w:rPr>
        <w:t xml:space="preserve">ostatních částech </w:t>
      </w:r>
      <w:r w:rsidRPr="00D7517C">
        <w:rPr>
          <w:rFonts w:ascii="Calibri" w:hAnsi="Calibri" w:cs="Calibri"/>
          <w:b/>
        </w:rPr>
        <w:t>zadávací dokumentac</w:t>
      </w:r>
      <w:r w:rsidR="003C397F">
        <w:rPr>
          <w:rFonts w:ascii="Calibri" w:hAnsi="Calibri" w:cs="Calibri"/>
          <w:b/>
        </w:rPr>
        <w:t>e</w:t>
      </w:r>
      <w:r w:rsidRPr="00D7517C">
        <w:rPr>
          <w:rFonts w:ascii="Calibri" w:hAnsi="Calibri" w:cs="Calibri"/>
          <w:b/>
        </w:rPr>
        <w:t xml:space="preserve"> se rozumí</w:t>
      </w:r>
    </w:p>
    <w:p w14:paraId="2233C309" w14:textId="1C386353" w:rsidR="005B1634" w:rsidRPr="000D0CCE" w:rsidRDefault="005B1634" w:rsidP="001D3CB2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D0CCE">
        <w:rPr>
          <w:rFonts w:ascii="Calibri" w:hAnsi="Calibri" w:cs="Calibri"/>
          <w:b/>
          <w:sz w:val="22"/>
          <w:szCs w:val="22"/>
        </w:rPr>
        <w:t xml:space="preserve">Tvrzením </w:t>
      </w:r>
      <w:r w:rsidRPr="000D0CCE">
        <w:rPr>
          <w:rFonts w:ascii="Calibri" w:hAnsi="Calibri" w:cs="Calibri"/>
          <w:bCs/>
          <w:sz w:val="22"/>
          <w:szCs w:val="22"/>
        </w:rPr>
        <w:t xml:space="preserve">tvrzení o odborné úrovni dodavatele vztahující se k předmětu </w:t>
      </w:r>
      <w:r w:rsidR="00090DB0">
        <w:rPr>
          <w:rFonts w:ascii="Calibri" w:hAnsi="Calibri" w:cs="Calibri"/>
          <w:bCs/>
          <w:sz w:val="22"/>
          <w:szCs w:val="22"/>
        </w:rPr>
        <w:t xml:space="preserve">zadávané </w:t>
      </w:r>
      <w:r w:rsidR="00BA7BC4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, která je prokazatelně přínosná pro naplnění Účelu </w:t>
      </w:r>
      <w:r w:rsidR="00BB6612">
        <w:rPr>
          <w:rFonts w:ascii="Calibri" w:hAnsi="Calibri" w:cs="Calibri"/>
          <w:bCs/>
          <w:sz w:val="22"/>
          <w:szCs w:val="22"/>
        </w:rPr>
        <w:t>smlouvy o dílo</w:t>
      </w:r>
      <w:r w:rsidR="005B182F">
        <w:rPr>
          <w:rFonts w:ascii="Calibri" w:hAnsi="Calibri" w:cs="Calibri"/>
          <w:bCs/>
          <w:sz w:val="22"/>
          <w:szCs w:val="22"/>
        </w:rPr>
        <w:t>;</w:t>
      </w:r>
    </w:p>
    <w:p w14:paraId="31DDD0F6" w14:textId="2CCEC459" w:rsidR="00322335" w:rsidRPr="000D0CCE" w:rsidRDefault="005B1634" w:rsidP="00785E7D">
      <w:pPr>
        <w:pStyle w:val="Odstavecseseznamem"/>
        <w:numPr>
          <w:ilvl w:val="0"/>
          <w:numId w:val="17"/>
        </w:numPr>
        <w:spacing w:after="240"/>
        <w:ind w:left="714" w:hanging="357"/>
        <w:jc w:val="both"/>
        <w:rPr>
          <w:rFonts w:ascii="Calibri" w:hAnsi="Calibri" w:cs="Calibri"/>
          <w:b/>
          <w:sz w:val="22"/>
          <w:szCs w:val="22"/>
        </w:rPr>
      </w:pPr>
      <w:r w:rsidRPr="000D0CCE">
        <w:rPr>
          <w:rFonts w:ascii="Calibri" w:hAnsi="Calibri" w:cs="Calibri"/>
          <w:b/>
          <w:sz w:val="22"/>
          <w:szCs w:val="22"/>
        </w:rPr>
        <w:t xml:space="preserve">Účelem </w:t>
      </w:r>
      <w:r w:rsidR="00DF321E">
        <w:rPr>
          <w:rFonts w:ascii="Calibri" w:hAnsi="Calibri" w:cs="Calibri"/>
          <w:b/>
          <w:sz w:val="22"/>
          <w:szCs w:val="22"/>
        </w:rPr>
        <w:t>smlouvy o dílo,</w:t>
      </w:r>
      <w:r w:rsidRPr="000D0CCE">
        <w:rPr>
          <w:rFonts w:ascii="Calibri" w:hAnsi="Calibri" w:cs="Calibri"/>
          <w:b/>
          <w:sz w:val="22"/>
          <w:szCs w:val="22"/>
        </w:rPr>
        <w:t xml:space="preserve"> </w:t>
      </w:r>
      <w:r w:rsidRPr="000D0CCE">
        <w:rPr>
          <w:rFonts w:ascii="Calibri" w:hAnsi="Calibri" w:cs="Calibri"/>
          <w:bCs/>
          <w:sz w:val="22"/>
          <w:szCs w:val="22"/>
        </w:rPr>
        <w:t xml:space="preserve">cíle a smysl </w:t>
      </w:r>
      <w:r w:rsidR="00DF321E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>, jakož i potřeby a očekávání</w:t>
      </w:r>
      <w:r w:rsidR="00E04AE9">
        <w:rPr>
          <w:rFonts w:ascii="Calibri" w:hAnsi="Calibri" w:cs="Calibri"/>
          <w:bCs/>
          <w:sz w:val="22"/>
          <w:szCs w:val="22"/>
        </w:rPr>
        <w:t xml:space="preserve"> zadavatele</w:t>
      </w:r>
      <w:r w:rsidRPr="000D0CCE">
        <w:rPr>
          <w:rFonts w:ascii="Calibri" w:hAnsi="Calibri" w:cs="Calibri"/>
          <w:bCs/>
          <w:sz w:val="22"/>
          <w:szCs w:val="22"/>
        </w:rPr>
        <w:t xml:space="preserve">, které mají být </w:t>
      </w:r>
      <w:r w:rsidR="00DF321E">
        <w:rPr>
          <w:rFonts w:ascii="Calibri" w:hAnsi="Calibri" w:cs="Calibri"/>
          <w:bCs/>
          <w:sz w:val="22"/>
          <w:szCs w:val="22"/>
        </w:rPr>
        <w:t xml:space="preserve">smlouvou o dílo </w:t>
      </w:r>
      <w:r w:rsidRPr="000D0CCE">
        <w:rPr>
          <w:rFonts w:ascii="Calibri" w:hAnsi="Calibri" w:cs="Calibri"/>
          <w:bCs/>
          <w:sz w:val="22"/>
          <w:szCs w:val="22"/>
        </w:rPr>
        <w:t xml:space="preserve">naplněny, příp. jiné s předmětem </w:t>
      </w:r>
      <w:r w:rsidR="00DF321E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související priority </w:t>
      </w:r>
      <w:r w:rsidR="00E04AE9">
        <w:rPr>
          <w:rFonts w:ascii="Calibri" w:hAnsi="Calibri" w:cs="Calibri"/>
          <w:bCs/>
          <w:sz w:val="22"/>
          <w:szCs w:val="22"/>
        </w:rPr>
        <w:t>z</w:t>
      </w:r>
      <w:r w:rsidRPr="000D0CCE">
        <w:rPr>
          <w:rFonts w:ascii="Calibri" w:hAnsi="Calibri" w:cs="Calibri"/>
          <w:bCs/>
          <w:sz w:val="22"/>
          <w:szCs w:val="22"/>
        </w:rPr>
        <w:t xml:space="preserve">adavatele; Účel </w:t>
      </w:r>
      <w:r w:rsidR="00DF321E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je </w:t>
      </w:r>
      <w:r w:rsidRPr="009F3FDC">
        <w:rPr>
          <w:rFonts w:ascii="Calibri" w:hAnsi="Calibri" w:cs="Calibri"/>
          <w:bCs/>
          <w:sz w:val="22"/>
          <w:szCs w:val="22"/>
        </w:rPr>
        <w:t xml:space="preserve">uveden </w:t>
      </w:r>
      <w:r w:rsidRPr="009F3FDC">
        <w:rPr>
          <w:rFonts w:ascii="Calibri" w:hAnsi="Calibri" w:cs="Calibri"/>
          <w:b/>
          <w:sz w:val="22"/>
          <w:szCs w:val="22"/>
        </w:rPr>
        <w:t>v</w:t>
      </w:r>
      <w:r w:rsidR="00B9490E" w:rsidRPr="009F3FDC">
        <w:rPr>
          <w:rFonts w:ascii="Calibri" w:hAnsi="Calibri" w:cs="Calibri"/>
          <w:b/>
          <w:sz w:val="22"/>
          <w:szCs w:val="22"/>
        </w:rPr>
        <w:t> </w:t>
      </w:r>
      <w:r w:rsidR="00B9490E" w:rsidRPr="00CD3CF8">
        <w:rPr>
          <w:rFonts w:ascii="Calibri" w:hAnsi="Calibri" w:cs="Calibri"/>
          <w:b/>
          <w:sz w:val="22"/>
          <w:szCs w:val="22"/>
        </w:rPr>
        <w:t xml:space="preserve">bodě </w:t>
      </w:r>
      <w:r w:rsidR="00D36402" w:rsidRPr="00CD3CF8">
        <w:rPr>
          <w:rFonts w:ascii="Calibri" w:hAnsi="Calibri" w:cs="Calibri"/>
          <w:b/>
          <w:sz w:val="22"/>
          <w:szCs w:val="22"/>
        </w:rPr>
        <w:t>2.</w:t>
      </w:r>
      <w:r w:rsidR="009F3FDC" w:rsidRPr="00CD3CF8">
        <w:rPr>
          <w:rFonts w:ascii="Calibri" w:hAnsi="Calibri" w:cs="Calibri"/>
          <w:b/>
          <w:sz w:val="22"/>
          <w:szCs w:val="22"/>
        </w:rPr>
        <w:t>6</w:t>
      </w:r>
      <w:r w:rsidR="00D36402" w:rsidRPr="00CD3CF8">
        <w:rPr>
          <w:rFonts w:ascii="Calibri" w:hAnsi="Calibri" w:cs="Calibri"/>
          <w:b/>
          <w:sz w:val="22"/>
          <w:szCs w:val="22"/>
        </w:rPr>
        <w:t>.</w:t>
      </w:r>
      <w:r w:rsidR="00AB6426" w:rsidRPr="00CD3CF8">
        <w:rPr>
          <w:rFonts w:ascii="Calibri" w:hAnsi="Calibri" w:cs="Calibri"/>
          <w:b/>
          <w:sz w:val="22"/>
          <w:szCs w:val="22"/>
        </w:rPr>
        <w:t xml:space="preserve"> zadávací dokumentace a v čl. </w:t>
      </w:r>
      <w:r w:rsidR="002F26E9" w:rsidRPr="00CD3CF8">
        <w:rPr>
          <w:rFonts w:ascii="Calibri" w:hAnsi="Calibri" w:cs="Calibri"/>
          <w:b/>
          <w:sz w:val="22"/>
          <w:szCs w:val="22"/>
        </w:rPr>
        <w:t>III.</w:t>
      </w:r>
      <w:r w:rsidR="00AB6426" w:rsidRPr="00CD3CF8">
        <w:rPr>
          <w:rFonts w:ascii="Calibri" w:hAnsi="Calibri" w:cs="Calibri"/>
          <w:b/>
          <w:sz w:val="22"/>
          <w:szCs w:val="22"/>
        </w:rPr>
        <w:t xml:space="preserve"> odst. </w:t>
      </w:r>
      <w:r w:rsidR="006E316C" w:rsidRPr="00CD3CF8">
        <w:rPr>
          <w:rFonts w:ascii="Calibri" w:hAnsi="Calibri" w:cs="Calibri"/>
          <w:b/>
          <w:sz w:val="22"/>
          <w:szCs w:val="22"/>
        </w:rPr>
        <w:t>1</w:t>
      </w:r>
      <w:r w:rsidR="002F26E9" w:rsidRPr="00CD3CF8">
        <w:rPr>
          <w:rFonts w:ascii="Calibri" w:hAnsi="Calibri" w:cs="Calibri"/>
          <w:b/>
          <w:sz w:val="22"/>
          <w:szCs w:val="22"/>
        </w:rPr>
        <w:t>.</w:t>
      </w:r>
      <w:r w:rsidR="00F9192C" w:rsidRPr="00CD3CF8">
        <w:rPr>
          <w:rFonts w:ascii="Calibri" w:hAnsi="Calibri" w:cs="Calibri"/>
          <w:b/>
          <w:sz w:val="22"/>
          <w:szCs w:val="22"/>
        </w:rPr>
        <w:t xml:space="preserve"> </w:t>
      </w:r>
      <w:r w:rsidR="006E316C" w:rsidRPr="00CD3CF8">
        <w:rPr>
          <w:rFonts w:ascii="Calibri" w:hAnsi="Calibri" w:cs="Calibri"/>
          <w:b/>
          <w:sz w:val="22"/>
          <w:szCs w:val="22"/>
        </w:rPr>
        <w:t>smlouvy o dílo</w:t>
      </w:r>
      <w:r w:rsidR="00F9192C" w:rsidRPr="00CD3CF8">
        <w:rPr>
          <w:rFonts w:ascii="Calibri" w:hAnsi="Calibri" w:cs="Calibri"/>
          <w:b/>
          <w:sz w:val="22"/>
          <w:szCs w:val="22"/>
        </w:rPr>
        <w:t>.</w:t>
      </w:r>
    </w:p>
    <w:p w14:paraId="7C2AC320" w14:textId="25A64A35" w:rsidR="00755DD6" w:rsidRPr="00755DD6" w:rsidRDefault="00755DD6" w:rsidP="0075240F">
      <w:pPr>
        <w:rPr>
          <w:rFonts w:ascii="Calibri" w:hAnsi="Calibri" w:cs="Calibri"/>
        </w:rPr>
      </w:pPr>
      <w:r w:rsidRPr="00293174">
        <w:rPr>
          <w:rFonts w:ascii="Calibri" w:hAnsi="Calibri" w:cs="Calibri"/>
          <w:b/>
        </w:rPr>
        <w:t>Účastník níže předkládá Tvrzení</w:t>
      </w:r>
      <w:r w:rsidR="00014EDB" w:rsidRPr="00AD6DFF">
        <w:rPr>
          <w:rFonts w:ascii="Calibri" w:hAnsi="Calibri" w:cs="Calibri"/>
        </w:rPr>
        <w:t xml:space="preserve"> a</w:t>
      </w:r>
      <w:r w:rsidR="00D6048F">
        <w:rPr>
          <w:rFonts w:ascii="Calibri" w:hAnsi="Calibri" w:cs="Calibri"/>
        </w:rPr>
        <w:t xml:space="preserve"> v</w:t>
      </w:r>
      <w:r w:rsidR="00014EDB" w:rsidRPr="00AD6DFF">
        <w:rPr>
          <w:rFonts w:ascii="Calibri" w:hAnsi="Calibri" w:cs="Calibri"/>
        </w:rPr>
        <w:t xml:space="preserve"> </w:t>
      </w:r>
      <w:r w:rsidR="00014EDB">
        <w:rPr>
          <w:rFonts w:ascii="Calibri" w:hAnsi="Calibri" w:cs="Calibri"/>
        </w:rPr>
        <w:t xml:space="preserve">této </w:t>
      </w:r>
      <w:r>
        <w:rPr>
          <w:rFonts w:ascii="Calibri" w:hAnsi="Calibri" w:cs="Calibri"/>
        </w:rPr>
        <w:t>souvislosti čestně prohlašuje následující.</w:t>
      </w:r>
    </w:p>
    <w:p w14:paraId="1DC82E18" w14:textId="7586CE07" w:rsidR="00D90F1F" w:rsidRPr="00FC6025" w:rsidRDefault="00755DD6" w:rsidP="0075240F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 w:rsidRPr="00E570D6">
        <w:rPr>
          <w:rFonts w:ascii="Calibri" w:hAnsi="Calibri" w:cs="Calibri"/>
        </w:rPr>
        <w:t xml:space="preserve">Tvrzení </w:t>
      </w:r>
      <w:r w:rsidR="00AC3D37" w:rsidRPr="00E570D6">
        <w:rPr>
          <w:rFonts w:ascii="Calibri" w:hAnsi="Calibri" w:cs="Calibri"/>
          <w:b/>
        </w:rPr>
        <w:t>j</w:t>
      </w:r>
      <w:r w:rsidR="00A94CBD" w:rsidRPr="00E570D6">
        <w:rPr>
          <w:rFonts w:ascii="Calibri" w:hAnsi="Calibri" w:cs="Calibri"/>
          <w:b/>
        </w:rPr>
        <w:t>e</w:t>
      </w:r>
      <w:r w:rsidR="00AC3D37" w:rsidRPr="00E570D6">
        <w:rPr>
          <w:rFonts w:ascii="Calibri" w:hAnsi="Calibri" w:cs="Calibri"/>
          <w:b/>
        </w:rPr>
        <w:t xml:space="preserve"> relevantní k předmětu </w:t>
      </w:r>
      <w:r w:rsidR="00BA7BC4">
        <w:rPr>
          <w:rFonts w:ascii="Calibri" w:hAnsi="Calibri" w:cs="Calibri"/>
          <w:b/>
        </w:rPr>
        <w:t>smlouvy o dílo</w:t>
      </w:r>
      <w:r w:rsidR="00D90F1F">
        <w:rPr>
          <w:rFonts w:ascii="Calibri" w:hAnsi="Calibri" w:cs="Calibri"/>
          <w:b/>
        </w:rPr>
        <w:t>.</w:t>
      </w:r>
    </w:p>
    <w:p w14:paraId="2C4DF5CF" w14:textId="16F2D3D4" w:rsidR="00AC3D37" w:rsidRPr="00E570D6" w:rsidRDefault="00844C59" w:rsidP="0075240F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 w:rsidRPr="00E570D6">
        <w:rPr>
          <w:rFonts w:ascii="Calibri" w:hAnsi="Calibri" w:cs="Calibri"/>
          <w:b/>
        </w:rPr>
        <w:t>E</w:t>
      </w:r>
      <w:r w:rsidRPr="00E570D6">
        <w:rPr>
          <w:rFonts w:asciiTheme="minorHAnsi" w:hAnsiTheme="minorHAnsi" w:cstheme="minorHAnsi"/>
          <w:b/>
        </w:rPr>
        <w:t xml:space="preserve">fekt Tvrzení je ověřený </w:t>
      </w:r>
      <w:r w:rsidRPr="00E570D6">
        <w:rPr>
          <w:rFonts w:asciiTheme="minorHAnsi" w:hAnsiTheme="minorHAnsi" w:cstheme="minorHAnsi"/>
        </w:rPr>
        <w:t xml:space="preserve">a jeho dosažení </w:t>
      </w:r>
      <w:r w:rsidR="00DB2B5F">
        <w:rPr>
          <w:rFonts w:asciiTheme="minorHAnsi" w:hAnsiTheme="minorHAnsi" w:cstheme="minorHAnsi"/>
        </w:rPr>
        <w:t>při plnění</w:t>
      </w:r>
      <w:r w:rsidRPr="00E570D6">
        <w:rPr>
          <w:rFonts w:asciiTheme="minorHAnsi" w:hAnsiTheme="minorHAnsi" w:cstheme="minorHAnsi"/>
        </w:rPr>
        <w:t xml:space="preserve"> předmět</w:t>
      </w:r>
      <w:r w:rsidR="00001B24">
        <w:rPr>
          <w:rFonts w:asciiTheme="minorHAnsi" w:hAnsiTheme="minorHAnsi" w:cstheme="minorHAnsi"/>
        </w:rPr>
        <w:t>u</w:t>
      </w:r>
      <w:r w:rsidRPr="00E570D6">
        <w:rPr>
          <w:rFonts w:asciiTheme="minorHAnsi" w:hAnsiTheme="minorHAnsi" w:cstheme="minorHAnsi"/>
        </w:rPr>
        <w:t xml:space="preserve"> </w:t>
      </w:r>
      <w:r w:rsidR="00BA7BC4">
        <w:rPr>
          <w:rFonts w:asciiTheme="minorHAnsi" w:hAnsiTheme="minorHAnsi" w:cstheme="minorHAnsi"/>
        </w:rPr>
        <w:t>smlouvy o dílo</w:t>
      </w:r>
      <w:r w:rsidRPr="00E570D6">
        <w:rPr>
          <w:rFonts w:asciiTheme="minorHAnsi" w:hAnsiTheme="minorHAnsi" w:cstheme="minorHAnsi"/>
        </w:rPr>
        <w:t xml:space="preserve"> je tak reálné.</w:t>
      </w:r>
    </w:p>
    <w:p w14:paraId="5514F92D" w14:textId="70C8DC60" w:rsidR="00514793" w:rsidRPr="00B07763" w:rsidRDefault="00CE1C56" w:rsidP="0075240F">
      <w:pPr>
        <w:widowControl w:val="0"/>
        <w:numPr>
          <w:ilvl w:val="0"/>
          <w:numId w:val="7"/>
        </w:numPr>
        <w:ind w:left="426"/>
        <w:rPr>
          <w:rFonts w:ascii="Calibri" w:hAnsi="Calibri" w:cs="Calibri"/>
          <w:b/>
        </w:rPr>
      </w:pPr>
      <w:r w:rsidRPr="00E479CE">
        <w:rPr>
          <w:rFonts w:ascii="Calibri" w:hAnsi="Calibri" w:cs="Calibri"/>
        </w:rPr>
        <w:t>Účastník je</w:t>
      </w:r>
      <w:r w:rsidR="00514793">
        <w:rPr>
          <w:rFonts w:ascii="Calibri" w:hAnsi="Calibri" w:cs="Calibri"/>
        </w:rPr>
        <w:t xml:space="preserve"> připraven</w:t>
      </w:r>
      <w:r w:rsidRPr="00E479CE">
        <w:rPr>
          <w:rFonts w:ascii="Calibri" w:hAnsi="Calibri" w:cs="Calibri"/>
        </w:rPr>
        <w:t xml:space="preserve"> </w:t>
      </w:r>
      <w:r w:rsidR="00514793" w:rsidRPr="002B3B56">
        <w:rPr>
          <w:rFonts w:ascii="Calibri" w:hAnsi="Calibri" w:cs="Calibri"/>
          <w:b/>
        </w:rPr>
        <w:t xml:space="preserve">v průběhu </w:t>
      </w:r>
      <w:r w:rsidR="008950E3">
        <w:rPr>
          <w:rFonts w:ascii="Calibri" w:hAnsi="Calibri" w:cs="Calibri"/>
          <w:b/>
        </w:rPr>
        <w:t>o</w:t>
      </w:r>
      <w:r w:rsidR="00514793" w:rsidRPr="002B3B56">
        <w:rPr>
          <w:rFonts w:ascii="Calibri" w:hAnsi="Calibri" w:cs="Calibri"/>
          <w:b/>
        </w:rPr>
        <w:t>věřovací fáze</w:t>
      </w:r>
      <w:r w:rsidR="00514793" w:rsidRPr="00E479CE">
        <w:rPr>
          <w:rFonts w:ascii="Calibri" w:hAnsi="Calibri" w:cs="Calibri"/>
        </w:rPr>
        <w:t xml:space="preserve"> </w:t>
      </w:r>
    </w:p>
    <w:p w14:paraId="321C5588" w14:textId="7FC2B1D4" w:rsidR="00CE1C56" w:rsidRPr="00E479CE" w:rsidRDefault="00CE1C56" w:rsidP="0075240F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A132A8">
        <w:rPr>
          <w:rFonts w:ascii="Calibri" w:hAnsi="Calibri" w:cs="Calibri"/>
          <w:b/>
        </w:rPr>
        <w:t xml:space="preserve">prokázat </w:t>
      </w:r>
      <w:r>
        <w:rPr>
          <w:rFonts w:ascii="Calibri" w:hAnsi="Calibri" w:cs="Calibri"/>
          <w:b/>
        </w:rPr>
        <w:t>efekt</w:t>
      </w:r>
      <w:r w:rsidR="00E379D7">
        <w:rPr>
          <w:rFonts w:ascii="Calibri" w:hAnsi="Calibri" w:cs="Calibri"/>
          <w:b/>
        </w:rPr>
        <w:t xml:space="preserve"> </w:t>
      </w:r>
      <w:r w:rsidR="0066344D">
        <w:rPr>
          <w:rFonts w:ascii="Calibri" w:hAnsi="Calibri" w:cs="Calibri"/>
          <w:b/>
        </w:rPr>
        <w:t>Tvrzení</w:t>
      </w:r>
      <w:r w:rsidR="00514793">
        <w:rPr>
          <w:rFonts w:ascii="Calibri" w:hAnsi="Calibri" w:cs="Calibri"/>
          <w:b/>
        </w:rPr>
        <w:t>,</w:t>
      </w:r>
      <w:r w:rsidRPr="00A132A8">
        <w:rPr>
          <w:rFonts w:ascii="Calibri" w:hAnsi="Calibri" w:cs="Calibri"/>
          <w:b/>
        </w:rPr>
        <w:t xml:space="preserve"> </w:t>
      </w:r>
    </w:p>
    <w:p w14:paraId="500A551A" w14:textId="03C2D536" w:rsidR="00E479CE" w:rsidRPr="003A72F2" w:rsidRDefault="00E479CE" w:rsidP="0075240F">
      <w:pPr>
        <w:pStyle w:val="Odrky"/>
        <w:widowControl w:val="0"/>
        <w:numPr>
          <w:ilvl w:val="0"/>
          <w:numId w:val="11"/>
        </w:numPr>
        <w:ind w:left="850" w:hanging="357"/>
        <w:rPr>
          <w:rFonts w:ascii="Calibri" w:hAnsi="Calibri" w:cs="Calibri"/>
          <w:b/>
        </w:rPr>
      </w:pPr>
      <w:r w:rsidRPr="00E479CE">
        <w:rPr>
          <w:rFonts w:ascii="Calibri" w:hAnsi="Calibri" w:cs="Calibri"/>
          <w:b/>
        </w:rPr>
        <w:t>předložit</w:t>
      </w:r>
      <w:r>
        <w:rPr>
          <w:rFonts w:ascii="Calibri" w:hAnsi="Calibri" w:cs="Calibri"/>
        </w:rPr>
        <w:t xml:space="preserve"> alespoň </w:t>
      </w:r>
      <w:r w:rsidRPr="00E479CE">
        <w:rPr>
          <w:rFonts w:ascii="Calibri" w:hAnsi="Calibri" w:cs="Calibri"/>
          <w:b/>
        </w:rPr>
        <w:t xml:space="preserve">prosté kopie dokladů </w:t>
      </w:r>
      <w:r w:rsidR="00791AC0">
        <w:rPr>
          <w:rFonts w:ascii="Calibri" w:hAnsi="Calibri" w:cs="Calibri"/>
          <w:b/>
        </w:rPr>
        <w:t>prokazujících</w:t>
      </w:r>
      <w:r w:rsidR="00602CFB" w:rsidRPr="00A55CA7">
        <w:rPr>
          <w:rFonts w:asciiTheme="minorHAnsi" w:hAnsiTheme="minorHAnsi" w:cstheme="minorHAnsi"/>
          <w:b/>
        </w:rPr>
        <w:t xml:space="preserve">, že efekt </w:t>
      </w:r>
      <w:r w:rsidR="00602CFB">
        <w:rPr>
          <w:rFonts w:asciiTheme="minorHAnsi" w:hAnsiTheme="minorHAnsi" w:cstheme="minorHAnsi"/>
          <w:b/>
        </w:rPr>
        <w:t>Tvrzení</w:t>
      </w:r>
      <w:r w:rsidR="00602CFB" w:rsidRPr="00A55CA7">
        <w:rPr>
          <w:rFonts w:asciiTheme="minorHAnsi" w:hAnsiTheme="minorHAnsi" w:cstheme="minorHAnsi"/>
          <w:b/>
        </w:rPr>
        <w:t xml:space="preserve"> je reálný</w:t>
      </w:r>
      <w:r w:rsidR="008447EE">
        <w:rPr>
          <w:rFonts w:ascii="Calibri" w:hAnsi="Calibri" w:cs="Calibri"/>
        </w:rPr>
        <w:t>.</w:t>
      </w:r>
    </w:p>
    <w:p w14:paraId="37B23C14" w14:textId="73AB12B3" w:rsidR="007B61D1" w:rsidRPr="00F04837" w:rsidRDefault="003A72F2" w:rsidP="0075240F">
      <w:pPr>
        <w:pStyle w:val="Odrky"/>
        <w:widowControl w:val="0"/>
        <w:rPr>
          <w:rFonts w:ascii="Calibri" w:hAnsi="Calibri" w:cs="Calibri"/>
          <w:b/>
        </w:rPr>
      </w:pPr>
      <w:r w:rsidRPr="00373D56">
        <w:rPr>
          <w:rFonts w:ascii="Calibri" w:hAnsi="Calibri" w:cs="Calibri"/>
        </w:rPr>
        <w:t>Účastník bere na vědomí, že pokud se</w:t>
      </w:r>
      <w:r>
        <w:rPr>
          <w:rFonts w:ascii="Calibri" w:hAnsi="Calibri" w:cs="Calibri"/>
        </w:rPr>
        <w:t xml:space="preserve"> kdykoli</w:t>
      </w:r>
      <w:r w:rsidRPr="00373D56">
        <w:rPr>
          <w:rFonts w:ascii="Calibri" w:hAnsi="Calibri" w:cs="Calibri"/>
        </w:rPr>
        <w:t xml:space="preserve"> v </w:t>
      </w:r>
      <w:r>
        <w:rPr>
          <w:rFonts w:ascii="Calibri" w:hAnsi="Calibri" w:cs="Calibri"/>
        </w:rPr>
        <w:t>průběhu</w:t>
      </w:r>
      <w:r w:rsidRPr="00373D56">
        <w:rPr>
          <w:rFonts w:ascii="Calibri" w:hAnsi="Calibri" w:cs="Calibri"/>
        </w:rPr>
        <w:t xml:space="preserve"> </w:t>
      </w:r>
      <w:r w:rsidR="008D4B70">
        <w:rPr>
          <w:rFonts w:ascii="Calibri" w:hAnsi="Calibri" w:cs="Calibri"/>
        </w:rPr>
        <w:t>zadávacího ř</w:t>
      </w:r>
      <w:r w:rsidRPr="00373D56">
        <w:rPr>
          <w:rFonts w:ascii="Calibri" w:hAnsi="Calibri" w:cs="Calibri"/>
        </w:rPr>
        <w:t>ízení ukáže</w:t>
      </w:r>
      <w:r>
        <w:rPr>
          <w:rFonts w:ascii="Calibri" w:hAnsi="Calibri" w:cs="Calibri"/>
        </w:rPr>
        <w:t xml:space="preserve"> toto jeho čestné prohlášení nepravdivé, bude mu (byť dodatečně) uděleno 6 bodů</w:t>
      </w:r>
      <w:r w:rsidRPr="00373D56">
        <w:rPr>
          <w:rFonts w:ascii="Calibri" w:hAnsi="Calibri" w:cs="Calibri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4560"/>
      </w:tblGrid>
      <w:tr w:rsidR="00764345" w:rsidRPr="002B3B56" w14:paraId="0F82E262" w14:textId="77777777" w:rsidTr="0075240F">
        <w:trPr>
          <w:jc w:val="center"/>
        </w:trPr>
        <w:tc>
          <w:tcPr>
            <w:tcW w:w="15452" w:type="dxa"/>
            <w:shd w:val="clear" w:color="auto" w:fill="FBD4B4" w:themeFill="accent6" w:themeFillTint="66"/>
          </w:tcPr>
          <w:p w14:paraId="06746CA6" w14:textId="70E4FED9" w:rsidR="00764345" w:rsidRPr="002B3B56" w:rsidRDefault="00764345" w:rsidP="00C529CF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Odborné úrovně</w:t>
            </w:r>
          </w:p>
          <w:p w14:paraId="3B78C61E" w14:textId="720E655C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se vystavujete riziku, že </w:t>
            </w:r>
            <w:r>
              <w:rPr>
                <w:rFonts w:ascii="Calibri" w:hAnsi="Calibri" w:cs="Calibri"/>
              </w:rPr>
              <w:t>Tvrzení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23552E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5D2FD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5A412059" w14:textId="6DCBC1ED" w:rsidR="00764345" w:rsidRPr="002B3B56" w:rsidRDefault="00764345" w:rsidP="008447EE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>
              <w:rPr>
                <w:rFonts w:ascii="Calibri" w:hAnsi="Calibri" w:cs="Calibri"/>
                <w:b/>
              </w:rPr>
              <w:t>Odborné úrovně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B302DE" w:rsidRPr="00CE0405">
              <w:rPr>
                <w:rFonts w:ascii="Calibri" w:hAnsi="Calibri" w:cs="Calibri"/>
                <w:b/>
              </w:rPr>
              <w:t>4</w:t>
            </w:r>
            <w:r w:rsidRPr="00CE0405">
              <w:rPr>
                <w:rFonts w:ascii="Calibri" w:hAnsi="Calibri" w:cs="Calibri"/>
                <w:b/>
              </w:rPr>
              <w:t xml:space="preserve"> stran</w:t>
            </w:r>
            <w:r w:rsidR="00791AC0" w:rsidRPr="00CE0405">
              <w:rPr>
                <w:rFonts w:ascii="Calibri" w:hAnsi="Calibri" w:cs="Calibri"/>
                <w:b/>
              </w:rPr>
              <w:t>y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Calibri nebo </w:t>
            </w:r>
            <w:proofErr w:type="spellStart"/>
            <w:r w:rsidR="008447EE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 xml:space="preserve">, velikost písma </w:t>
            </w:r>
            <w:proofErr w:type="gramStart"/>
            <w:r w:rsidRPr="002B3B56">
              <w:rPr>
                <w:rFonts w:ascii="Calibri" w:hAnsi="Calibri" w:cs="Calibri"/>
              </w:rPr>
              <w:t>11b</w:t>
            </w:r>
            <w:proofErr w:type="gramEnd"/>
            <w:r w:rsidRPr="002B3B56">
              <w:rPr>
                <w:rFonts w:ascii="Calibri" w:hAnsi="Calibri" w:cs="Calibri"/>
              </w:rPr>
              <w:t>.</w:t>
            </w:r>
          </w:p>
        </w:tc>
      </w:tr>
    </w:tbl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5064" w:type="pct"/>
        <w:tblLook w:val="04A0" w:firstRow="1" w:lastRow="0" w:firstColumn="1" w:lastColumn="0" w:noHBand="0" w:noVBand="1"/>
      </w:tblPr>
      <w:tblGrid>
        <w:gridCol w:w="10782"/>
        <w:gridCol w:w="3944"/>
      </w:tblGrid>
      <w:tr w:rsidR="004A572B" w:rsidRPr="00F93ECC" w14:paraId="620A02FE" w14:textId="7D2B6AFD" w:rsidTr="00620278"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53CB6537" w14:textId="0F5D7D51" w:rsidR="004A572B" w:rsidRPr="00D83AFA" w:rsidRDefault="004A572B" w:rsidP="008A32D6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8E0271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Co nám nabízíte?</w:t>
            </w:r>
            <w:r w:rsidR="008E0271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</w:t>
            </w:r>
          </w:p>
          <w:p w14:paraId="5C5C7539" w14:textId="59D2EA9F" w:rsidR="004A572B" w:rsidRPr="00F93ECC" w:rsidRDefault="004A572B" w:rsidP="00F93ECC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 xml:space="preserve">Uveďte Tvrzení </w:t>
            </w:r>
            <w:r w:rsidRPr="00F93ECC">
              <w:rPr>
                <w:rFonts w:asciiTheme="minorHAnsi" w:hAnsiTheme="minorHAnsi" w:cstheme="minorHAnsi"/>
              </w:rPr>
              <w:t>(o Vaší odborné úrovni, kter</w:t>
            </w:r>
            <w:r>
              <w:rPr>
                <w:rFonts w:asciiTheme="minorHAnsi" w:hAnsiTheme="minorHAnsi" w:cstheme="minorHAnsi"/>
              </w:rPr>
              <w:t>á</w:t>
            </w:r>
            <w:r w:rsidRPr="00F93ECC">
              <w:rPr>
                <w:rFonts w:asciiTheme="minorHAnsi" w:hAnsiTheme="minorHAnsi" w:cstheme="minorHAnsi"/>
              </w:rPr>
              <w:t xml:space="preserve"> bude přínosná pro naplnění Účelu </w:t>
            </w:r>
            <w:r w:rsidR="00BA7BC4">
              <w:rPr>
                <w:rFonts w:asciiTheme="minorHAnsi" w:hAnsiTheme="minorHAnsi" w:cstheme="minorHAnsi"/>
              </w:rPr>
              <w:t>smlouvy o dílo</w:t>
            </w:r>
            <w:r w:rsidRPr="00F93ECC">
              <w:rPr>
                <w:rFonts w:asciiTheme="minorHAnsi" w:hAnsiTheme="minorHAnsi" w:cstheme="minorHAnsi"/>
              </w:rPr>
              <w:t>)</w:t>
            </w:r>
            <w:r w:rsidRPr="00F93EC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409EF38" w14:textId="77777777" w:rsidR="004A572B" w:rsidRPr="003D24A4" w:rsidRDefault="004A572B" w:rsidP="003D24A4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0A82D16D" w14:textId="3FC1B3A0" w:rsidR="00D26320" w:rsidRPr="003D24A4" w:rsidRDefault="00D26320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odborná úroveň může spočívat zejména 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</w:t>
            </w:r>
            <w:r w:rsidR="00EE03D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="00952C0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kvalitě</w:t>
            </w:r>
            <w:r w:rsidRPr="00B06BC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personálu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(prax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zkušenost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vzdělání apod.), 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zavedených postup</w:t>
            </w:r>
            <w:r w:rsidR="008E0271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ů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(metodiky, management kvality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apod.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),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</w:t>
            </w:r>
            <w:r w:rsid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 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přístupu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zaměstnancům 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či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subdodavatelům</w:t>
            </w:r>
            <w:r w:rsidR="00D83AFA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 úrovni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zázemí 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či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technické</w:t>
            </w:r>
            <w:r w:rsidR="00952C0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ho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vybavení</w:t>
            </w:r>
            <w:r w:rsidR="00B93B2C" w:rsidRPr="00F136A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i</w:t>
            </w:r>
            <w:r w:rsidR="00B93B2C" w:rsidRPr="0046681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B93B2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 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kvalit</w:t>
            </w:r>
            <w:r w:rsidR="00B93B2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ě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příprav</w:t>
            </w:r>
            <w:r w:rsidR="00B93B2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y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pro plnění </w:t>
            </w:r>
            <w:r w:rsidR="00E81395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předmětu </w:t>
            </w:r>
            <w:r w:rsidR="00BA7BC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</w:p>
          <w:p w14:paraId="05B459FC" w14:textId="65815DAD" w:rsidR="00D83AFA" w:rsidRPr="003D24A4" w:rsidRDefault="004A572B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uvádějte jen to, co 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pomůže </w:t>
            </w:r>
            <w:r w:rsidR="00240F1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adavateli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D2632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naplnění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Pr="009C696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 w:rsidR="00BA7BC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</w:p>
        </w:tc>
      </w:tr>
      <w:tr w:rsidR="004A572B" w:rsidRPr="00F93ECC" w14:paraId="4E3F3705" w14:textId="72ECC593" w:rsidTr="00620278">
        <w:tc>
          <w:tcPr>
            <w:tcW w:w="3661" w:type="pct"/>
            <w:tcBorders>
              <w:top w:val="nil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3521AAB5" w14:textId="63C3DF04" w:rsidR="004A572B" w:rsidRPr="00F93ECC" w:rsidRDefault="004C7A14" w:rsidP="00C529C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55134617"/>
                <w:placeholder>
                  <w:docPart w:val="08EE3CB9F0164E86919BF76EC6324A6E"/>
                </w:placeholder>
                <w:showingPlcHdr/>
                <w:text/>
              </w:sdtPr>
              <w:sdtEndPr/>
              <w:sdtContent>
                <w:r w:rsidR="004A572B" w:rsidRPr="00F93ECC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79EB2D3" w14:textId="72154048" w:rsidR="004A572B" w:rsidRPr="00F93ECC" w:rsidRDefault="004A572B">
            <w:pPr>
              <w:spacing w:before="60" w:after="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  <w:r w:rsidRPr="00F93ECC" w:rsidDel="003C3D01">
              <w:rPr>
                <w:rFonts w:asciiTheme="minorHAnsi" w:hAnsiTheme="minorHAnsi" w:cstheme="minorHAnsi"/>
                <w:i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0649EFA" w14:textId="77777777" w:rsidR="004A572B" w:rsidRDefault="004A572B" w:rsidP="00C529C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</w:p>
        </w:tc>
      </w:tr>
      <w:tr w:rsidR="00952C00" w:rsidRPr="00F93ECC" w14:paraId="0844DEF6" w14:textId="2F3398FD" w:rsidTr="00620278"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074916AB" w14:textId="1E9A09D2" w:rsidR="00952C00" w:rsidRPr="00F044CA" w:rsidRDefault="00952C00" w:rsidP="00B0776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ná</w:t>
            </w:r>
            <w:r w:rsidR="000274E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m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Tvrzení </w:t>
            </w:r>
            <w:r w:rsidR="000274E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přinese</w:t>
            </w:r>
            <w:r w:rsidR="000274EA"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- v číslech - ve vztahu k Účelu </w:t>
            </w:r>
            <w:r w:rsidR="00BA7BC4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smlouvy o dílo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?</w:t>
            </w:r>
          </w:p>
          <w:p w14:paraId="6C36AAD7" w14:textId="4C34B6FD" w:rsidR="00952C00" w:rsidRPr="00F93ECC" w:rsidRDefault="00952C00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b/>
              </w:rPr>
              <w:t>Tzv. efekt Tvrzení - jak lze vyčíslit</w:t>
            </w:r>
            <w:r w:rsidRPr="00F93ECC">
              <w:rPr>
                <w:rFonts w:asciiTheme="minorHAnsi" w:hAnsiTheme="minorHAnsi" w:cstheme="minorHAnsi"/>
              </w:rPr>
              <w:t xml:space="preserve"> </w:t>
            </w:r>
            <w:r w:rsidRPr="00F93ECC">
              <w:rPr>
                <w:rFonts w:asciiTheme="minorHAnsi" w:hAnsiTheme="minorHAnsi" w:cstheme="minorHAnsi"/>
                <w:b/>
              </w:rPr>
              <w:t xml:space="preserve">efekt Tvrzení na naplnění Účelu </w:t>
            </w:r>
            <w:r w:rsidR="00BA7BC4">
              <w:rPr>
                <w:rFonts w:asciiTheme="minorHAnsi" w:hAnsiTheme="minorHAnsi" w:cstheme="minorHAnsi"/>
                <w:b/>
              </w:rPr>
              <w:t>smlouvy o dílo</w:t>
            </w:r>
            <w:r w:rsidRPr="00F93ECC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92733E1" w14:textId="77777777" w:rsidR="00952C00" w:rsidRPr="003A0B6F" w:rsidRDefault="00952C00" w:rsidP="00952C00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2BAAF695" w14:textId="46464B85" w:rsidR="00952C00" w:rsidRPr="003D24A4" w:rsidRDefault="00952C00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popište,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co Vaše odborná úroveň </w:t>
            </w:r>
            <w:r w:rsidR="00743F7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adavateli přinese</w:t>
            </w:r>
            <w:r w:rsidR="006A41B8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6A41B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–</w:t>
            </w:r>
            <w:r w:rsidR="006A41B8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jinými</w:t>
            </w:r>
            <w:r w:rsidR="006A41B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slovy: jaký bude mít „efekt“</w:t>
            </w:r>
            <w:r w:rsidR="0056424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="00564247" w:rsidRPr="0062027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jaké úrovně naplnění Účelu </w:t>
            </w:r>
            <w:r w:rsidR="00BB6612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  <w:r w:rsidR="00564247" w:rsidRPr="0062027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dosáhnete</w:t>
            </w:r>
          </w:p>
          <w:p w14:paraId="582E9D77" w14:textId="4844D478" w:rsidR="00952C00" w:rsidRPr="003D24A4" w:rsidRDefault="00B14116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</w:t>
            </w:r>
            <w:r w:rsidR="00952C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adavatele zajímá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</w:t>
            </w:r>
            <w:r w:rsidR="00952C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ve vztahu k vyjmenovaným bodům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 w:rsidR="00BB6612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</w:p>
          <w:p w14:paraId="36217DA4" w14:textId="323D5B40" w:rsidR="00B06BCE" w:rsidRPr="003D24A4" w:rsidRDefault="00D83AFA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 není vyjádřeno číselně, jako by nebylo uvedeno;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 vyjádřený číselně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může být ohodnocen vyšším než neutrálním hodnocením</w:t>
            </w:r>
          </w:p>
          <w:p w14:paraId="06E7411C" w14:textId="4F124AB8" w:rsidR="00B06BCE" w:rsidRPr="003D24A4" w:rsidRDefault="00D83AFA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okud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číslem vyjádříte maximální naplnění 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všech bodů Účelu </w:t>
            </w:r>
            <w:r w:rsidR="00647ED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smlouvy o dílo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obdržíte maximum bodů</w:t>
            </w:r>
          </w:p>
          <w:p w14:paraId="7E13BF9F" w14:textId="1102B7E8" w:rsidR="009F1AAC" w:rsidRPr="00C7333B" w:rsidRDefault="009F1AAC" w:rsidP="009F1AAC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buďte připraveni Vámi</w:t>
            </w:r>
            <w:r w:rsidR="00F0114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uvedené číselné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hodnot</w:t>
            </w:r>
            <w:r w:rsidR="00B348B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y efektu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</w:t>
            </w:r>
            <w:r w:rsidR="00CE7CA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věřovací fázi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76B73F5B" w14:textId="4C3F7EE6" w:rsidR="00EE03D1" w:rsidRPr="00620278" w:rsidRDefault="00B06BCE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v podrobnostech k</w:t>
            </w:r>
            <w:r w:rsid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 způsobu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hodnocení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viz </w:t>
            </w:r>
            <w:r w:rsidR="00CE7CA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ontrolní list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Odborné úrovně</w:t>
            </w:r>
            <w:r w:rsidR="00E27A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který je </w:t>
            </w:r>
            <w:r w:rsidR="00CE7CA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přílohou</w:t>
            </w:r>
            <w:r w:rsidR="00E27A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zadávací dokumentace</w:t>
            </w:r>
          </w:p>
          <w:p w14:paraId="6980F647" w14:textId="1002FC57" w:rsidR="00CC3DFE" w:rsidRPr="003D24A4" w:rsidRDefault="00CC3DFE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další </w:t>
            </w:r>
            <w:r w:rsidRPr="00AC4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tipy na </w:t>
            </w:r>
            <w:r w:rsidR="0085612D">
              <w:rPr>
                <w:rFonts w:asciiTheme="minorHAnsi" w:hAnsiTheme="minorHAnsi" w:cstheme="minorHAnsi"/>
                <w:b/>
                <w:sz w:val="18"/>
                <w:szCs w:val="18"/>
              </w:rPr>
              <w:t>vyplnění</w:t>
            </w:r>
            <w:r w:rsidRPr="00AC4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efektu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Tvrzení jsou součástí dokumentu </w:t>
            </w:r>
            <w:r w:rsidR="009C6754" w:rsidRPr="009C6754">
              <w:rPr>
                <w:rFonts w:asciiTheme="minorHAnsi" w:hAnsiTheme="minorHAnsi" w:cstheme="minorHAnsi"/>
                <w:bCs/>
                <w:sz w:val="18"/>
                <w:szCs w:val="18"/>
              </w:rPr>
              <w:t>Tipy pro vyplnění dokumentu Odborné úrovně</w:t>
            </w:r>
            <w:r w:rsidR="009C675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="009C675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který je </w:t>
            </w:r>
            <w:r w:rsidR="00CE7CA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přílohou </w:t>
            </w:r>
            <w:r w:rsidR="009C675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zadávací dokumentace</w:t>
            </w:r>
          </w:p>
        </w:tc>
      </w:tr>
      <w:tr w:rsidR="00952C00" w:rsidRPr="00F93ECC" w14:paraId="7F80C9AC" w14:textId="1374FE40" w:rsidTr="00620278">
        <w:trPr>
          <w:trHeight w:val="359"/>
        </w:trPr>
        <w:tc>
          <w:tcPr>
            <w:tcW w:w="3661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DAFAA92" w14:textId="58A0C4C1" w:rsidR="00CA1CC0" w:rsidRPr="000C626B" w:rsidRDefault="00CA1CC0" w:rsidP="006273BE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0" w:hanging="27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</w:t>
            </w:r>
            <w:r w:rsidRPr="00CA1C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 vztahu k bodu Účelu </w:t>
            </w:r>
            <w:r w:rsidR="00BA7B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smlouvy o dílo</w:t>
            </w:r>
            <w:r w:rsidRPr="00CA1C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CA1CC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dle </w:t>
            </w:r>
            <w:r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čl. III. odst. </w:t>
            </w:r>
            <w:r w:rsidR="00B40199"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</w:t>
            </w:r>
            <w:r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.1.</w:t>
            </w:r>
            <w:r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7B046A"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smlouvy o dílo</w:t>
            </w:r>
            <w:r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</w:t>
            </w:r>
            <w:r w:rsidR="003D4AF1" w:rsidRPr="00CD3CF8">
              <w:rPr>
                <w:rFonts w:ascii="Calibri" w:hAnsi="Calibri" w:cs="Calibri"/>
                <w:b/>
                <w:sz w:val="22"/>
                <w:szCs w:val="22"/>
              </w:rPr>
              <w:t>provádět dílo</w:t>
            </w:r>
            <w:r w:rsidR="003D4AF1" w:rsidRPr="00CD3CF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v co nejvyšší míře </w:t>
            </w:r>
            <w:r w:rsidR="00C209BE"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kvalitně, efektivně a funkčně;</w:t>
            </w:r>
            <w:r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Objednatel očekává, že </w:t>
            </w:r>
            <w:r w:rsidR="000C626B"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Zhotovitel </w:t>
            </w:r>
            <w:r w:rsidR="00727771" w:rsidRPr="00CD3CF8">
              <w:rPr>
                <w:rFonts w:asciiTheme="minorHAnsi" w:hAnsiTheme="minorHAnsi" w:cstheme="minorHAnsi"/>
                <w:sz w:val="22"/>
                <w:szCs w:val="22"/>
              </w:rPr>
              <w:t xml:space="preserve">provede </w:t>
            </w:r>
            <w:r w:rsidR="000643AD" w:rsidRPr="00CD3CF8">
              <w:rPr>
                <w:rFonts w:asciiTheme="minorHAnsi" w:hAnsiTheme="minorHAnsi" w:cstheme="minorHAnsi"/>
                <w:sz w:val="22"/>
                <w:szCs w:val="22"/>
              </w:rPr>
              <w:t xml:space="preserve">dílo </w:t>
            </w:r>
            <w:r w:rsidR="00727771" w:rsidRPr="00CD3CF8">
              <w:rPr>
                <w:rFonts w:asciiTheme="minorHAnsi" w:hAnsiTheme="minorHAnsi" w:cstheme="minorHAnsi"/>
                <w:sz w:val="22"/>
                <w:szCs w:val="22"/>
              </w:rPr>
              <w:t>v nejvyšší možné</w:t>
            </w:r>
            <w:r w:rsidR="00727771" w:rsidRPr="006273BE">
              <w:rPr>
                <w:rFonts w:asciiTheme="minorHAnsi" w:hAnsiTheme="minorHAnsi" w:cstheme="minorHAnsi"/>
                <w:sz w:val="22"/>
                <w:szCs w:val="22"/>
              </w:rPr>
              <w:t xml:space="preserve"> kvalitě, s minimem vad, že si </w:t>
            </w:r>
            <w:r w:rsidR="000643AD" w:rsidRPr="006273BE">
              <w:rPr>
                <w:rFonts w:asciiTheme="minorHAnsi" w:hAnsiTheme="minorHAnsi" w:cstheme="minorHAnsi"/>
                <w:sz w:val="22"/>
                <w:szCs w:val="22"/>
              </w:rPr>
              <w:t>dílo</w:t>
            </w:r>
            <w:r w:rsidR="00727771" w:rsidRPr="006273BE">
              <w:rPr>
                <w:rFonts w:asciiTheme="minorHAnsi" w:hAnsiTheme="minorHAnsi" w:cstheme="minorHAnsi"/>
                <w:sz w:val="22"/>
                <w:szCs w:val="22"/>
              </w:rPr>
              <w:t xml:space="preserve"> kvalitu </w:t>
            </w:r>
            <w:proofErr w:type="gramStart"/>
            <w:r w:rsidR="00727771" w:rsidRPr="006273BE">
              <w:rPr>
                <w:rFonts w:asciiTheme="minorHAnsi" w:hAnsiTheme="minorHAnsi" w:cstheme="minorHAnsi"/>
                <w:sz w:val="22"/>
                <w:szCs w:val="22"/>
              </w:rPr>
              <w:t>udrží</w:t>
            </w:r>
            <w:proofErr w:type="gramEnd"/>
            <w:r w:rsidR="00727771" w:rsidRPr="006273BE">
              <w:rPr>
                <w:rFonts w:asciiTheme="minorHAnsi" w:hAnsiTheme="minorHAnsi" w:cstheme="minorHAnsi"/>
                <w:sz w:val="22"/>
                <w:szCs w:val="22"/>
              </w:rPr>
              <w:t xml:space="preserve"> i po jeho provedení, což se projeví zejména minimem vad, které na něm poté vzniknou, přičemž si udrží dlouhou životnost a bude odolný vůči opotřebení</w:t>
            </w:r>
            <w:r w:rsidR="00632B9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1B27863" w14:textId="170DDFA6" w:rsidR="00952C00" w:rsidRPr="00C72A39" w:rsidRDefault="004C7A14" w:rsidP="00C72A39">
            <w:pPr>
              <w:pStyle w:val="Odstavecseseznamem"/>
              <w:spacing w:before="120" w:after="60"/>
              <w:ind w:left="30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126568697"/>
                <w:placeholder>
                  <w:docPart w:val="A684A8714BD541A0BA115694DF281B26"/>
                </w:placeholder>
                <w:showingPlcHdr/>
                <w:text/>
              </w:sdtPr>
              <w:sdtEndPr/>
              <w:sdtContent>
                <w:r w:rsidR="00952C00" w:rsidRPr="00F93ECC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36499C67" w14:textId="221D7492" w:rsidR="00371B8C" w:rsidRPr="00371B8C" w:rsidRDefault="00952C00" w:rsidP="00BF2D57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jc w:val="both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</w:t>
            </w:r>
            <w:r w:rsidR="00902D15"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 vztahu k bodu Účelu </w:t>
            </w:r>
            <w:r w:rsidR="00BA7BC4"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smlouvy o dílo</w:t>
            </w:r>
            <w:r w:rsidR="00902D15"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902D15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dle </w:t>
            </w:r>
            <w:r w:rsidR="00902D15"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čl. III. odst. </w:t>
            </w:r>
            <w:r w:rsidR="00B40199"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</w:t>
            </w:r>
            <w:r w:rsidR="00902D15"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  <w:r w:rsidR="00D364C2"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="00902D15"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  <w:r w:rsidR="00902D15"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7B046A"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smlouvy o dílo </w:t>
            </w:r>
            <w:r w:rsidR="00902D15"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3D4AF1" w:rsidRPr="00CD3CF8">
              <w:rPr>
                <w:rFonts w:ascii="Calibri" w:hAnsi="Calibri" w:cs="Calibri"/>
                <w:b/>
                <w:sz w:val="22"/>
                <w:szCs w:val="22"/>
              </w:rPr>
              <w:t>provádět</w:t>
            </w:r>
            <w:r w:rsidR="003D4AF1" w:rsidRPr="00371B8C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D4AF1" w:rsidRPr="00371B8C">
              <w:rPr>
                <w:rFonts w:ascii="Calibri" w:hAnsi="Calibri" w:cs="Calibri"/>
                <w:b/>
                <w:sz w:val="22"/>
                <w:szCs w:val="22"/>
              </w:rPr>
              <w:t>dílo</w:t>
            </w:r>
            <w:r w:rsidR="003D4AF1" w:rsidRPr="00371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E5627D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E5627D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ři </w:t>
            </w:r>
            <w:r w:rsidR="00E5627D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zajištění rychlé, snadné a efektivní komunikace v souvislosti s plněním závazků dle </w:t>
            </w:r>
            <w:r w:rsidR="0035025F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</w:t>
            </w:r>
            <w:r w:rsidR="00E5627D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mlouvy</w:t>
            </w:r>
            <w:r w:rsidR="0035025F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o dílo</w:t>
            </w:r>
            <w:r w:rsid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F3518D">
              <w:rPr>
                <w:rFonts w:asciiTheme="minorHAnsi" w:hAnsiTheme="minorHAnsi" w:cstheme="minorHAnsi"/>
                <w:sz w:val="22"/>
                <w:szCs w:val="22"/>
              </w:rPr>
              <w:t>jak mezi personálem zhotovitele a objednatele, tak mezi personálem zhotovitele</w:t>
            </w:r>
            <w:r w:rsidR="00BF2D57">
              <w:rPr>
                <w:rFonts w:asciiTheme="minorHAnsi" w:hAnsiTheme="minorHAnsi" w:cstheme="minorHAnsi"/>
                <w:sz w:val="22"/>
                <w:szCs w:val="22"/>
              </w:rPr>
              <w:t xml:space="preserve"> (včetně jeho poddodavatelů) navzájem</w:t>
            </w:r>
            <w:r w:rsidR="00DE485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D612AD8" w14:textId="11564960" w:rsidR="00E301AD" w:rsidRPr="00371B8C" w:rsidRDefault="004C7A14" w:rsidP="00371B8C">
            <w:pPr>
              <w:pStyle w:val="Odstavecseseznamem"/>
              <w:spacing w:before="120" w:after="60"/>
              <w:ind w:left="304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</w:rPr>
                <w:id w:val="-1731613230"/>
                <w:placeholder>
                  <w:docPart w:val="6DACBBE2F44045A9A85C558961ED8C3A"/>
                </w:placeholder>
                <w:showingPlcHdr/>
                <w:text/>
              </w:sdtPr>
              <w:sdtEndPr/>
              <w:sdtContent>
                <w:r w:rsidR="00952C00" w:rsidRPr="00371B8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73BD6AB8" w14:textId="21A6428B" w:rsidR="00B40199" w:rsidRPr="00F93ECC" w:rsidRDefault="00B40199" w:rsidP="006312AD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</w:t>
            </w:r>
            <w:r w:rsidRPr="00902D1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 vztahu k bodu Účelu </w:t>
            </w:r>
            <w:r w:rsidR="00BA7B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smlouvy od dílo</w:t>
            </w:r>
            <w:r w:rsidRPr="00902D1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dle čl. III. odst. 1.</w:t>
            </w:r>
            <w:r w:rsidR="00D364C2"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</w:t>
            </w:r>
            <w:r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  <w:r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7B046A"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smlouvy o dílo </w:t>
            </w:r>
            <w:r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3D4AF1" w:rsidRPr="00CD3CF8">
              <w:rPr>
                <w:rFonts w:ascii="Calibri" w:hAnsi="Calibri" w:cs="Calibri"/>
                <w:b/>
                <w:sz w:val="22"/>
                <w:szCs w:val="22"/>
              </w:rPr>
              <w:t>provádět dílo</w:t>
            </w:r>
            <w:r w:rsidR="003D4AF1" w:rsidRPr="00CD3CF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v co nejvyšší míře </w:t>
            </w:r>
            <w:r w:rsidR="00DE5F6E"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>udržitelně</w:t>
            </w:r>
            <w:r w:rsidRPr="00CD3CF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; </w:t>
            </w:r>
            <w:r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Objednatel očekává, že</w:t>
            </w:r>
            <w:r w:rsidR="00767245"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5512FB" w:rsidRPr="00CD3CF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budou zohledněny principy </w:t>
            </w:r>
            <w:r w:rsidR="006312AD" w:rsidRPr="00CD3CF8">
              <w:rPr>
                <w:rFonts w:asciiTheme="minorHAnsi" w:hAnsiTheme="minorHAnsi" w:cstheme="minorHAnsi"/>
                <w:sz w:val="22"/>
                <w:szCs w:val="22"/>
              </w:rPr>
              <w:t>šetrnosti k životnímu prostředí</w:t>
            </w:r>
            <w:r w:rsidR="006312AD" w:rsidRPr="006312AD">
              <w:rPr>
                <w:rFonts w:asciiTheme="minorHAnsi" w:hAnsiTheme="minorHAnsi" w:cstheme="minorHAnsi"/>
                <w:sz w:val="22"/>
                <w:szCs w:val="22"/>
              </w:rPr>
              <w:t xml:space="preserve"> jak při výstavbě, tak při provozu objektu, přičemž očekává, že se zhotovitel zaměří zejména na to, aby použité materiály byly ekologicky šetrné, podporovaly efektivní využití zdrojů a umožňovaly (v případě budoucích úprav, rekonstrukcí nebo demontáže) snadnou </w:t>
            </w:r>
            <w:proofErr w:type="spellStart"/>
            <w:r w:rsidR="006312AD" w:rsidRPr="006312AD">
              <w:rPr>
                <w:rFonts w:asciiTheme="minorHAnsi" w:hAnsiTheme="minorHAnsi" w:cstheme="minorHAnsi"/>
                <w:sz w:val="22"/>
                <w:szCs w:val="22"/>
              </w:rPr>
              <w:t>rozebratelnost</w:t>
            </w:r>
            <w:proofErr w:type="spellEnd"/>
            <w:r w:rsidR="006312AD" w:rsidRPr="006312AD">
              <w:rPr>
                <w:rFonts w:asciiTheme="minorHAnsi" w:hAnsiTheme="minorHAnsi" w:cstheme="minorHAnsi"/>
                <w:sz w:val="22"/>
                <w:szCs w:val="22"/>
              </w:rPr>
              <w:t>, recyklaci a opětovné využití nebo návrat do materiálového oběhu, s cílem minimalizovat negativní dopad na životní prostředí a spotřebu primárních surovin</w:t>
            </w:r>
            <w:r w:rsidRPr="006312A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4B403BD" w14:textId="77777777" w:rsidR="00B40199" w:rsidRPr="00F93ECC" w:rsidRDefault="004C7A14" w:rsidP="00B40199">
            <w:pPr>
              <w:spacing w:after="60"/>
              <w:ind w:left="304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</w:rPr>
                <w:id w:val="-1843310235"/>
                <w:placeholder>
                  <w:docPart w:val="FD91FEEB025E4421ABE47EEA5AAA8C99"/>
                </w:placeholder>
                <w:showingPlcHdr/>
                <w:text/>
              </w:sdtPr>
              <w:sdtEndPr/>
              <w:sdtContent>
                <w:r w:rsidR="00B40199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0468F1CD" w14:textId="77777777" w:rsidR="00B40199" w:rsidRDefault="00B40199" w:rsidP="00940C45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</w:p>
          <w:p w14:paraId="37EC1F46" w14:textId="67E44FCE" w:rsidR="00952C00" w:rsidRDefault="00952C00" w:rsidP="00940C45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Pro maximální počet bodů musí být efekt vyčíslen ve vztahu ke všem bodům Účelu </w:t>
            </w:r>
            <w:r w:rsidR="00647ED3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smlouvy o dílo</w:t>
            </w: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  <w:p w14:paraId="7F65CD45" w14:textId="24E0B7B6" w:rsidR="00D15EE7" w:rsidRPr="00F93ECC" w:rsidRDefault="00D15EE7" w:rsidP="00940C45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A4AABC7" w14:textId="77777777" w:rsidR="00952C00" w:rsidRPr="00F93ECC" w:rsidRDefault="00952C00" w:rsidP="00F044CA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F5BC6" w:rsidRPr="00F93ECC" w14:paraId="606534AD" w14:textId="77777777" w:rsidTr="004F1343">
        <w:trPr>
          <w:trHeight w:val="362"/>
        </w:trPr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407C0B01" w14:textId="77777777" w:rsidR="00CF5BC6" w:rsidRPr="00F93ECC" w:rsidRDefault="00CF5BC6" w:rsidP="004F134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93ECC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Prokažte, že to, co nabízíte, funguje.</w:t>
            </w:r>
          </w:p>
          <w:p w14:paraId="71BEF409" w14:textId="77777777" w:rsidR="00CF5BC6" w:rsidRPr="00F93ECC" w:rsidRDefault="00CF5BC6" w:rsidP="004F134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>Že je výše uvedený efekt Tvrzení reálný, prokážete: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5A4F2D5" w14:textId="77777777" w:rsidR="00CF5BC6" w:rsidRPr="003A0B6F" w:rsidRDefault="00CF5BC6" w:rsidP="004F1343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6404AF11" w14:textId="4EBEBDF7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="00817347" w:rsidRPr="006020D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</w:t>
            </w:r>
            <w:r w:rsidRPr="00C132D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adavatele</w:t>
            </w:r>
            <w:r w:rsidRPr="00D223F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přesvědčte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že to,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co nabízíte, je reálné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;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že Vaše odborná úroveň bude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fungovat i </w:t>
            </w:r>
            <w:r w:rsidR="00DB2B5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při plněn</w:t>
            </w:r>
            <w:r w:rsidR="006B648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í</w:t>
            </w:r>
            <w:r w:rsidR="00DB2B5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="006B648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předmětu </w:t>
            </w:r>
            <w:r w:rsidR="00DB2B5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této </w:t>
            </w:r>
            <w:r w:rsidR="00647ED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</w:p>
          <w:p w14:paraId="22BD0947" w14:textId="77777777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stačí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uvedení počtu zkušeností/zakázek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u kterých jste výše popsaných číselných efektů dosáhli,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příp. jiné stručné zdůvodnění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4919A410" w14:textId="77777777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bez důkazů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77B7C749" w14:textId="202D747E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podrobnosti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ke zkušenostem/zakázkám a dalším zde uvedeným důkazům </w:t>
            </w:r>
            <w:r w:rsidR="006020D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adavateli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popíšete v </w:t>
            </w:r>
            <w:r w:rsidR="00F01EF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věřovací fázi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(pokud k ní budete vyzvání)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CF5BC6" w:rsidRPr="00F93ECC" w14:paraId="05509F04" w14:textId="77777777" w:rsidTr="004F1343">
        <w:trPr>
          <w:trHeight w:val="359"/>
        </w:trPr>
        <w:tc>
          <w:tcPr>
            <w:tcW w:w="3661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5A2C61D" w14:textId="34CB84F2" w:rsidR="00CF5BC6" w:rsidRPr="00F93ECC" w:rsidRDefault="004C7A14" w:rsidP="004F1343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C6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CF5BC6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82110081"/>
                <w:placeholder>
                  <w:docPart w:val="9B6CFBA972894B73AAEE50A60B73419A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CF5BC6">
              <w:rPr>
                <w:rFonts w:asciiTheme="minorHAnsi" w:hAnsiTheme="minorHAnsi" w:cstheme="minorHAnsi"/>
              </w:rPr>
              <w:t xml:space="preserve"> </w:t>
            </w:r>
            <w:r w:rsidR="00CF5BC6" w:rsidRPr="00F93ECC">
              <w:rPr>
                <w:rFonts w:asciiTheme="minorHAnsi" w:hAnsiTheme="minorHAnsi" w:cstheme="minorHAnsi"/>
              </w:rPr>
              <w:t>obdobných zkušenostech</w:t>
            </w:r>
            <w:r w:rsidR="009156EA">
              <w:rPr>
                <w:rFonts w:asciiTheme="minorHAnsi" w:hAnsiTheme="minorHAnsi" w:cstheme="minorHAnsi"/>
              </w:rPr>
              <w:t xml:space="preserve"> </w:t>
            </w:r>
            <w:r w:rsidR="00CF5BC6" w:rsidRPr="00F93ECC">
              <w:rPr>
                <w:rFonts w:asciiTheme="minorHAnsi" w:hAnsiTheme="minorHAnsi" w:cstheme="minorHAnsi"/>
              </w:rPr>
              <w:t xml:space="preserve">klíčových pracovníků, kde výše popsanou odbornou úroveň rovněž využili;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2085109764"/>
                <w:placeholder>
                  <w:docPart w:val="22047382E58B4469BF04BC3B5E770B53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70970446" w14:textId="77777777" w:rsidR="00CF5BC6" w:rsidRPr="00F93ECC" w:rsidRDefault="004C7A14" w:rsidP="004F1343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59883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C6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CF5BC6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80276914"/>
                <w:placeholder>
                  <w:docPart w:val="5C0107D35F5C4351876076FAFA4BEC64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CF5BC6">
              <w:rPr>
                <w:rFonts w:asciiTheme="minorHAnsi" w:hAnsiTheme="minorHAnsi" w:cstheme="minorHAnsi"/>
              </w:rPr>
              <w:t xml:space="preserve"> </w:t>
            </w:r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zakázkách účastníka, </w:t>
            </w:r>
            <w:r w:rsidR="00CF5BC6" w:rsidRPr="00F93ECC">
              <w:rPr>
                <w:rFonts w:asciiTheme="minorHAnsi" w:hAnsiTheme="minorHAnsi" w:cstheme="minorHAnsi"/>
              </w:rPr>
              <w:t>kde výše popsanou odbornou úroveň rovněž využil;</w:t>
            </w:r>
            <w:r w:rsidR="00CF5BC6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435138358"/>
                <w:placeholder>
                  <w:docPart w:val="FE4B05396FC3417CBC7E05993B7F0D8A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6C8BE50B" w14:textId="77777777" w:rsidR="00CF5BC6" w:rsidRPr="00F93ECC" w:rsidRDefault="004C7A14" w:rsidP="004F1343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C6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CF5BC6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811438698"/>
                <w:placeholder>
                  <w:docPart w:val="F1E6F5680CDC405895DAD7806385DC18"/>
                </w:placeholder>
                <w:showingPlcHdr/>
                <w:text/>
              </w:sdtPr>
              <w:sdtEndPr/>
              <w:sdtContent>
                <w:r w:rsidR="00CF5BC6" w:rsidRPr="00043968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>.</w:t>
            </w:r>
          </w:p>
          <w:p w14:paraId="4E6A2B76" w14:textId="1E6D2840" w:rsidR="00CF5BC6" w:rsidRPr="000E4700" w:rsidRDefault="00CF5BC6" w:rsidP="000E4700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;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A122635" w14:textId="77777777" w:rsidR="00CF5BC6" w:rsidRPr="003D24A4" w:rsidRDefault="00CF5BC6" w:rsidP="004F1343">
            <w:pPr>
              <w:rPr>
                <w:highlight w:val="yellow"/>
              </w:rPr>
            </w:pPr>
          </w:p>
        </w:tc>
      </w:tr>
    </w:tbl>
    <w:p w14:paraId="00313003" w14:textId="2C7244EF" w:rsidR="00917CD3" w:rsidRDefault="00917CD3" w:rsidP="00C1554C">
      <w:pPr>
        <w:spacing w:before="0" w:after="0"/>
        <w:jc w:val="left"/>
        <w:rPr>
          <w:rFonts w:asciiTheme="minorHAnsi" w:hAnsiTheme="minorHAnsi" w:cstheme="minorHAnsi"/>
          <w:highlight w:val="yellow"/>
        </w:rPr>
      </w:pPr>
    </w:p>
    <w:p w14:paraId="445C0F3A" w14:textId="77777777" w:rsidR="00BB6612" w:rsidRPr="00F93ECC" w:rsidRDefault="00BB6612" w:rsidP="00C1554C">
      <w:pPr>
        <w:spacing w:before="0" w:after="0"/>
        <w:jc w:val="left"/>
        <w:rPr>
          <w:rFonts w:asciiTheme="minorHAnsi" w:hAnsiTheme="minorHAnsi" w:cstheme="minorHAnsi"/>
          <w:highlight w:val="yellow"/>
        </w:rPr>
      </w:pPr>
    </w:p>
    <w:sectPr w:rsidR="00BB6612" w:rsidRPr="00F93ECC" w:rsidSect="003D24A4"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DE1D6" w14:textId="77777777" w:rsidR="000253C6" w:rsidRDefault="000253C6" w:rsidP="00EE2E6A">
      <w:pPr>
        <w:spacing w:before="0" w:after="0"/>
      </w:pPr>
      <w:r>
        <w:separator/>
      </w:r>
    </w:p>
  </w:endnote>
  <w:endnote w:type="continuationSeparator" w:id="0">
    <w:p w14:paraId="05B0FA05" w14:textId="77777777" w:rsidR="000253C6" w:rsidRDefault="000253C6" w:rsidP="00EE2E6A">
      <w:pPr>
        <w:spacing w:before="0" w:after="0"/>
      </w:pPr>
      <w:r>
        <w:continuationSeparator/>
      </w:r>
    </w:p>
  </w:endnote>
  <w:endnote w:type="continuationNotice" w:id="1">
    <w:p w14:paraId="1200DD89" w14:textId="77777777" w:rsidR="000253C6" w:rsidRDefault="000253C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14E244AC" w:rsidR="0065336A" w:rsidRPr="00A97508" w:rsidRDefault="0065336A" w:rsidP="003D24A4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0A0C6DC2" w:rsidR="0065336A" w:rsidRPr="002C5B30" w:rsidRDefault="0065336A" w:rsidP="003D24A4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6A81" w14:textId="77777777" w:rsidR="000253C6" w:rsidRDefault="000253C6" w:rsidP="00EE2E6A">
      <w:pPr>
        <w:spacing w:before="0" w:after="0"/>
      </w:pPr>
      <w:r>
        <w:separator/>
      </w:r>
    </w:p>
  </w:footnote>
  <w:footnote w:type="continuationSeparator" w:id="0">
    <w:p w14:paraId="3EC76D4C" w14:textId="77777777" w:rsidR="000253C6" w:rsidRDefault="000253C6" w:rsidP="00EE2E6A">
      <w:pPr>
        <w:spacing w:before="0" w:after="0"/>
      </w:pPr>
      <w:r>
        <w:continuationSeparator/>
      </w:r>
    </w:p>
  </w:footnote>
  <w:footnote w:type="continuationNotice" w:id="1">
    <w:p w14:paraId="65CE2286" w14:textId="77777777" w:rsidR="000253C6" w:rsidRDefault="000253C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4E7F262F" w:rsidR="0065336A" w:rsidRPr="00A97508" w:rsidRDefault="008C1836" w:rsidP="00342259">
    <w:pPr>
      <w:tabs>
        <w:tab w:val="center" w:pos="4536"/>
        <w:tab w:val="right" w:pos="9072"/>
      </w:tabs>
      <w:spacing w:before="0" w:after="0"/>
      <w:ind w:left="680"/>
      <w:jc w:val="right"/>
      <w:rPr>
        <w:rFonts w:ascii="Calibri" w:eastAsia="Calibri" w:hAnsi="Calibri"/>
        <w:sz w:val="18"/>
        <w:szCs w:val="20"/>
      </w:rPr>
    </w:pPr>
    <w:r>
      <w:rPr>
        <w:rFonts w:ascii="Calibri" w:eastAsia="Calibri" w:hAnsi="Calibri"/>
        <w:sz w:val="18"/>
        <w:szCs w:val="20"/>
      </w:rPr>
      <w:t xml:space="preserve">Příloha č. </w:t>
    </w:r>
    <w:ins w:id="0" w:author="Ohnoutková Dita" w:date="2023-10-10T12:12:00Z">
      <w:r w:rsidR="001150AE">
        <w:rPr>
          <w:rFonts w:ascii="Calibri" w:eastAsia="Calibri" w:hAnsi="Calibri"/>
          <w:sz w:val="18"/>
          <w:szCs w:val="20"/>
        </w:rPr>
        <w:t xml:space="preserve">2 </w:t>
      </w:r>
    </w:ins>
    <w:r>
      <w:rPr>
        <w:rFonts w:ascii="Calibri" w:eastAsia="Calibri" w:hAnsi="Calibri"/>
        <w:sz w:val="18"/>
        <w:szCs w:val="20"/>
      </w:rPr>
      <w:t>zadá</w:t>
    </w:r>
    <w:r w:rsidR="00342259">
      <w:rPr>
        <w:rFonts w:ascii="Calibri" w:eastAsia="Calibri" w:hAnsi="Calibri"/>
        <w:sz w:val="18"/>
        <w:szCs w:val="20"/>
      </w:rPr>
      <w:t>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3797E"/>
    <w:multiLevelType w:val="hybridMultilevel"/>
    <w:tmpl w:val="629EB2F2"/>
    <w:lvl w:ilvl="0" w:tplc="A380DF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E40107D"/>
    <w:multiLevelType w:val="hybridMultilevel"/>
    <w:tmpl w:val="90E64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93259"/>
    <w:multiLevelType w:val="hybridMultilevel"/>
    <w:tmpl w:val="C150C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5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7" w15:restartNumberingAfterBreak="0">
    <w:nsid w:val="3A0515E1"/>
    <w:multiLevelType w:val="hybridMultilevel"/>
    <w:tmpl w:val="B802B41E"/>
    <w:lvl w:ilvl="0" w:tplc="DC26312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87C05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F152A"/>
    <w:multiLevelType w:val="hybridMultilevel"/>
    <w:tmpl w:val="4F2CC7F2"/>
    <w:lvl w:ilvl="0" w:tplc="C15806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12A6B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331B3"/>
    <w:multiLevelType w:val="hybridMultilevel"/>
    <w:tmpl w:val="DCB81382"/>
    <w:lvl w:ilvl="0" w:tplc="0409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FE12B87"/>
    <w:multiLevelType w:val="hybridMultilevel"/>
    <w:tmpl w:val="131EB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817538">
    <w:abstractNumId w:val="8"/>
  </w:num>
  <w:num w:numId="2" w16cid:durableId="1598518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4088598">
    <w:abstractNumId w:val="1"/>
  </w:num>
  <w:num w:numId="4" w16cid:durableId="761877367">
    <w:abstractNumId w:val="6"/>
  </w:num>
  <w:num w:numId="5" w16cid:durableId="776798866">
    <w:abstractNumId w:val="5"/>
  </w:num>
  <w:num w:numId="6" w16cid:durableId="1574315023">
    <w:abstractNumId w:val="15"/>
  </w:num>
  <w:num w:numId="7" w16cid:durableId="2135176758">
    <w:abstractNumId w:val="14"/>
  </w:num>
  <w:num w:numId="8" w16cid:durableId="650254513">
    <w:abstractNumId w:val="4"/>
  </w:num>
  <w:num w:numId="9" w16cid:durableId="1816070183">
    <w:abstractNumId w:val="10"/>
  </w:num>
  <w:num w:numId="10" w16cid:durableId="1941836274">
    <w:abstractNumId w:val="13"/>
  </w:num>
  <w:num w:numId="11" w16cid:durableId="703750683">
    <w:abstractNumId w:val="12"/>
  </w:num>
  <w:num w:numId="12" w16cid:durableId="2072464007">
    <w:abstractNumId w:val="11"/>
  </w:num>
  <w:num w:numId="13" w16cid:durableId="585385644">
    <w:abstractNumId w:val="0"/>
  </w:num>
  <w:num w:numId="14" w16cid:durableId="349994981">
    <w:abstractNumId w:val="9"/>
  </w:num>
  <w:num w:numId="15" w16cid:durableId="1847132587">
    <w:abstractNumId w:val="7"/>
  </w:num>
  <w:num w:numId="16" w16cid:durableId="1911114380">
    <w:abstractNumId w:val="2"/>
  </w:num>
  <w:num w:numId="17" w16cid:durableId="2076394027">
    <w:abstractNumId w:val="3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hnoutková Dita">
    <w15:presenceInfo w15:providerId="AD" w15:userId="S::ohnoutkova.dita@kr-jihomoravsky.cz::525ad555-0ff0-40d5-aa46-1a0064806d5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1B24"/>
    <w:rsid w:val="0000301F"/>
    <w:rsid w:val="00006FA3"/>
    <w:rsid w:val="00012C3D"/>
    <w:rsid w:val="0001357D"/>
    <w:rsid w:val="000136AD"/>
    <w:rsid w:val="00014D8C"/>
    <w:rsid w:val="00014EDB"/>
    <w:rsid w:val="000176DA"/>
    <w:rsid w:val="0002268E"/>
    <w:rsid w:val="00024732"/>
    <w:rsid w:val="00024752"/>
    <w:rsid w:val="000253C6"/>
    <w:rsid w:val="000259FF"/>
    <w:rsid w:val="000274EA"/>
    <w:rsid w:val="000275B0"/>
    <w:rsid w:val="000313D8"/>
    <w:rsid w:val="00032B6F"/>
    <w:rsid w:val="00043968"/>
    <w:rsid w:val="00044DE8"/>
    <w:rsid w:val="00046F72"/>
    <w:rsid w:val="00047BDE"/>
    <w:rsid w:val="00047C31"/>
    <w:rsid w:val="00051000"/>
    <w:rsid w:val="00052F67"/>
    <w:rsid w:val="00057170"/>
    <w:rsid w:val="000628C3"/>
    <w:rsid w:val="000643AD"/>
    <w:rsid w:val="00064491"/>
    <w:rsid w:val="000676EE"/>
    <w:rsid w:val="0007358A"/>
    <w:rsid w:val="0007562E"/>
    <w:rsid w:val="00084D06"/>
    <w:rsid w:val="00090DB0"/>
    <w:rsid w:val="00091747"/>
    <w:rsid w:val="0009388D"/>
    <w:rsid w:val="000A63F1"/>
    <w:rsid w:val="000A7463"/>
    <w:rsid w:val="000C1369"/>
    <w:rsid w:val="000C531B"/>
    <w:rsid w:val="000C626B"/>
    <w:rsid w:val="000D0CCE"/>
    <w:rsid w:val="000E00FE"/>
    <w:rsid w:val="000E0BAA"/>
    <w:rsid w:val="000E2E6F"/>
    <w:rsid w:val="000E4700"/>
    <w:rsid w:val="000F132E"/>
    <w:rsid w:val="000F40F3"/>
    <w:rsid w:val="000F702A"/>
    <w:rsid w:val="00100C2E"/>
    <w:rsid w:val="001014B7"/>
    <w:rsid w:val="0010611B"/>
    <w:rsid w:val="001150AE"/>
    <w:rsid w:val="001248E9"/>
    <w:rsid w:val="00134592"/>
    <w:rsid w:val="001364D4"/>
    <w:rsid w:val="00142E71"/>
    <w:rsid w:val="00143E97"/>
    <w:rsid w:val="00152046"/>
    <w:rsid w:val="00154EB1"/>
    <w:rsid w:val="00156B12"/>
    <w:rsid w:val="00157035"/>
    <w:rsid w:val="0016245B"/>
    <w:rsid w:val="00164697"/>
    <w:rsid w:val="00172268"/>
    <w:rsid w:val="00174627"/>
    <w:rsid w:val="00175B16"/>
    <w:rsid w:val="00192A14"/>
    <w:rsid w:val="001952F1"/>
    <w:rsid w:val="001A3613"/>
    <w:rsid w:val="001A4E85"/>
    <w:rsid w:val="001A6B35"/>
    <w:rsid w:val="001A7EE6"/>
    <w:rsid w:val="001B4B35"/>
    <w:rsid w:val="001B51B9"/>
    <w:rsid w:val="001B68AB"/>
    <w:rsid w:val="001C1340"/>
    <w:rsid w:val="001C3128"/>
    <w:rsid w:val="001C5CB4"/>
    <w:rsid w:val="001D13D4"/>
    <w:rsid w:val="001D3CB2"/>
    <w:rsid w:val="001D5880"/>
    <w:rsid w:val="001D5C0A"/>
    <w:rsid w:val="001D7298"/>
    <w:rsid w:val="001E529C"/>
    <w:rsid w:val="001E5641"/>
    <w:rsid w:val="001F34FB"/>
    <w:rsid w:val="001F4A1D"/>
    <w:rsid w:val="00202CCF"/>
    <w:rsid w:val="00203598"/>
    <w:rsid w:val="00204C77"/>
    <w:rsid w:val="002059E5"/>
    <w:rsid w:val="00212ADF"/>
    <w:rsid w:val="00212E61"/>
    <w:rsid w:val="0021712D"/>
    <w:rsid w:val="002205A1"/>
    <w:rsid w:val="00220900"/>
    <w:rsid w:val="002220B3"/>
    <w:rsid w:val="00222CD9"/>
    <w:rsid w:val="00227489"/>
    <w:rsid w:val="00240F16"/>
    <w:rsid w:val="002435F3"/>
    <w:rsid w:val="002515D3"/>
    <w:rsid w:val="002555DF"/>
    <w:rsid w:val="00265F0C"/>
    <w:rsid w:val="00277E7A"/>
    <w:rsid w:val="00280806"/>
    <w:rsid w:val="00285D43"/>
    <w:rsid w:val="0029037C"/>
    <w:rsid w:val="00293174"/>
    <w:rsid w:val="002945EE"/>
    <w:rsid w:val="00295554"/>
    <w:rsid w:val="002A439A"/>
    <w:rsid w:val="002A52F4"/>
    <w:rsid w:val="002A6F9F"/>
    <w:rsid w:val="002B0078"/>
    <w:rsid w:val="002B1FB5"/>
    <w:rsid w:val="002B42A7"/>
    <w:rsid w:val="002B7747"/>
    <w:rsid w:val="002C1A40"/>
    <w:rsid w:val="002C5B30"/>
    <w:rsid w:val="002D2B98"/>
    <w:rsid w:val="002D489B"/>
    <w:rsid w:val="002E5418"/>
    <w:rsid w:val="002E5859"/>
    <w:rsid w:val="002F0084"/>
    <w:rsid w:val="002F26E9"/>
    <w:rsid w:val="002F340D"/>
    <w:rsid w:val="002F5EC1"/>
    <w:rsid w:val="002F62A9"/>
    <w:rsid w:val="002F74B1"/>
    <w:rsid w:val="002F7D52"/>
    <w:rsid w:val="00300FE9"/>
    <w:rsid w:val="0030475F"/>
    <w:rsid w:val="00305CD5"/>
    <w:rsid w:val="0031171D"/>
    <w:rsid w:val="00312F3D"/>
    <w:rsid w:val="00313364"/>
    <w:rsid w:val="0031685F"/>
    <w:rsid w:val="00322335"/>
    <w:rsid w:val="003247F3"/>
    <w:rsid w:val="003269E4"/>
    <w:rsid w:val="00326FD4"/>
    <w:rsid w:val="00337A0E"/>
    <w:rsid w:val="003419A5"/>
    <w:rsid w:val="00342259"/>
    <w:rsid w:val="003452E1"/>
    <w:rsid w:val="00345F44"/>
    <w:rsid w:val="00347885"/>
    <w:rsid w:val="0035025F"/>
    <w:rsid w:val="00352641"/>
    <w:rsid w:val="00357362"/>
    <w:rsid w:val="00360A56"/>
    <w:rsid w:val="00361DE4"/>
    <w:rsid w:val="00370975"/>
    <w:rsid w:val="00370D40"/>
    <w:rsid w:val="00371B8C"/>
    <w:rsid w:val="00372829"/>
    <w:rsid w:val="00372F8D"/>
    <w:rsid w:val="00374444"/>
    <w:rsid w:val="00380B60"/>
    <w:rsid w:val="00385357"/>
    <w:rsid w:val="00391028"/>
    <w:rsid w:val="003941FC"/>
    <w:rsid w:val="00394F0C"/>
    <w:rsid w:val="003A72F2"/>
    <w:rsid w:val="003B0130"/>
    <w:rsid w:val="003B45D4"/>
    <w:rsid w:val="003C0440"/>
    <w:rsid w:val="003C1D88"/>
    <w:rsid w:val="003C397F"/>
    <w:rsid w:val="003C3D01"/>
    <w:rsid w:val="003C41A0"/>
    <w:rsid w:val="003D0F58"/>
    <w:rsid w:val="003D24A4"/>
    <w:rsid w:val="003D323A"/>
    <w:rsid w:val="003D3397"/>
    <w:rsid w:val="003D3EEB"/>
    <w:rsid w:val="003D4AF1"/>
    <w:rsid w:val="003D5825"/>
    <w:rsid w:val="003E28BD"/>
    <w:rsid w:val="003E5570"/>
    <w:rsid w:val="003F0348"/>
    <w:rsid w:val="00401D22"/>
    <w:rsid w:val="00404EA1"/>
    <w:rsid w:val="00412FA0"/>
    <w:rsid w:val="004144E5"/>
    <w:rsid w:val="00415D22"/>
    <w:rsid w:val="0041697E"/>
    <w:rsid w:val="004224CA"/>
    <w:rsid w:val="004225B5"/>
    <w:rsid w:val="004269E2"/>
    <w:rsid w:val="00431400"/>
    <w:rsid w:val="00433C06"/>
    <w:rsid w:val="0045210F"/>
    <w:rsid w:val="004530CC"/>
    <w:rsid w:val="00454E0F"/>
    <w:rsid w:val="004560A0"/>
    <w:rsid w:val="00465733"/>
    <w:rsid w:val="0046650A"/>
    <w:rsid w:val="00473158"/>
    <w:rsid w:val="004734FB"/>
    <w:rsid w:val="004751AF"/>
    <w:rsid w:val="0047540A"/>
    <w:rsid w:val="0048112A"/>
    <w:rsid w:val="0048431A"/>
    <w:rsid w:val="004A4FEF"/>
    <w:rsid w:val="004A572B"/>
    <w:rsid w:val="004A5853"/>
    <w:rsid w:val="004A6F6F"/>
    <w:rsid w:val="004B2994"/>
    <w:rsid w:val="004B4351"/>
    <w:rsid w:val="004B696C"/>
    <w:rsid w:val="004B6EC9"/>
    <w:rsid w:val="004B718D"/>
    <w:rsid w:val="004C14A9"/>
    <w:rsid w:val="004C68ED"/>
    <w:rsid w:val="004C7A14"/>
    <w:rsid w:val="004D0683"/>
    <w:rsid w:val="004D261B"/>
    <w:rsid w:val="004D2686"/>
    <w:rsid w:val="004D4D12"/>
    <w:rsid w:val="004D67A3"/>
    <w:rsid w:val="004E1265"/>
    <w:rsid w:val="004E206D"/>
    <w:rsid w:val="004E5695"/>
    <w:rsid w:val="004F2139"/>
    <w:rsid w:val="004F287F"/>
    <w:rsid w:val="004F3305"/>
    <w:rsid w:val="004F33EF"/>
    <w:rsid w:val="004F3B97"/>
    <w:rsid w:val="004F3C81"/>
    <w:rsid w:val="004F55EA"/>
    <w:rsid w:val="00500BCA"/>
    <w:rsid w:val="005010B3"/>
    <w:rsid w:val="00506642"/>
    <w:rsid w:val="00506F72"/>
    <w:rsid w:val="00513AD9"/>
    <w:rsid w:val="00514793"/>
    <w:rsid w:val="005166D6"/>
    <w:rsid w:val="00517E40"/>
    <w:rsid w:val="00520D1B"/>
    <w:rsid w:val="005224FC"/>
    <w:rsid w:val="00524702"/>
    <w:rsid w:val="00534BEC"/>
    <w:rsid w:val="0054145A"/>
    <w:rsid w:val="0054149A"/>
    <w:rsid w:val="005425E3"/>
    <w:rsid w:val="00544A23"/>
    <w:rsid w:val="00544C56"/>
    <w:rsid w:val="00547B0D"/>
    <w:rsid w:val="005512FB"/>
    <w:rsid w:val="00554E0F"/>
    <w:rsid w:val="005561D9"/>
    <w:rsid w:val="00561D0A"/>
    <w:rsid w:val="00563762"/>
    <w:rsid w:val="00564247"/>
    <w:rsid w:val="00565BAA"/>
    <w:rsid w:val="005718FA"/>
    <w:rsid w:val="00572557"/>
    <w:rsid w:val="0057291D"/>
    <w:rsid w:val="00576412"/>
    <w:rsid w:val="00576923"/>
    <w:rsid w:val="00586D9E"/>
    <w:rsid w:val="00594897"/>
    <w:rsid w:val="00595A31"/>
    <w:rsid w:val="005A43B3"/>
    <w:rsid w:val="005A5D72"/>
    <w:rsid w:val="005A6CE9"/>
    <w:rsid w:val="005B1634"/>
    <w:rsid w:val="005B182F"/>
    <w:rsid w:val="005B5887"/>
    <w:rsid w:val="005C0A42"/>
    <w:rsid w:val="005C22BD"/>
    <w:rsid w:val="005C42B3"/>
    <w:rsid w:val="005C490D"/>
    <w:rsid w:val="005E0B93"/>
    <w:rsid w:val="005E1B0E"/>
    <w:rsid w:val="005E22AD"/>
    <w:rsid w:val="005E3B38"/>
    <w:rsid w:val="005E73E0"/>
    <w:rsid w:val="005E7D6C"/>
    <w:rsid w:val="005E7E7A"/>
    <w:rsid w:val="005F1D2E"/>
    <w:rsid w:val="005F26E2"/>
    <w:rsid w:val="005F2F83"/>
    <w:rsid w:val="005F5B62"/>
    <w:rsid w:val="005F60AD"/>
    <w:rsid w:val="005F74CA"/>
    <w:rsid w:val="006020DE"/>
    <w:rsid w:val="00602CFB"/>
    <w:rsid w:val="00614281"/>
    <w:rsid w:val="00620278"/>
    <w:rsid w:val="00620794"/>
    <w:rsid w:val="006273BE"/>
    <w:rsid w:val="006312AD"/>
    <w:rsid w:val="006316CF"/>
    <w:rsid w:val="00632B9E"/>
    <w:rsid w:val="00634C48"/>
    <w:rsid w:val="0063646A"/>
    <w:rsid w:val="00637E53"/>
    <w:rsid w:val="006406BB"/>
    <w:rsid w:val="00643D8A"/>
    <w:rsid w:val="006456B5"/>
    <w:rsid w:val="00647ED3"/>
    <w:rsid w:val="006531D8"/>
    <w:rsid w:val="0065336A"/>
    <w:rsid w:val="00655861"/>
    <w:rsid w:val="00655C60"/>
    <w:rsid w:val="006617F7"/>
    <w:rsid w:val="0066344D"/>
    <w:rsid w:val="00665CB9"/>
    <w:rsid w:val="006668A7"/>
    <w:rsid w:val="00670912"/>
    <w:rsid w:val="00670DD7"/>
    <w:rsid w:val="00673CB5"/>
    <w:rsid w:val="00684717"/>
    <w:rsid w:val="0069699F"/>
    <w:rsid w:val="006974B6"/>
    <w:rsid w:val="006A1594"/>
    <w:rsid w:val="006A41B8"/>
    <w:rsid w:val="006A66F7"/>
    <w:rsid w:val="006B0192"/>
    <w:rsid w:val="006B0972"/>
    <w:rsid w:val="006B0ACB"/>
    <w:rsid w:val="006B2B28"/>
    <w:rsid w:val="006B2DAE"/>
    <w:rsid w:val="006B369E"/>
    <w:rsid w:val="006B4084"/>
    <w:rsid w:val="006B648B"/>
    <w:rsid w:val="006B6C46"/>
    <w:rsid w:val="006C12DC"/>
    <w:rsid w:val="006C1893"/>
    <w:rsid w:val="006C4E41"/>
    <w:rsid w:val="006D6768"/>
    <w:rsid w:val="006E00EF"/>
    <w:rsid w:val="006E216F"/>
    <w:rsid w:val="006E316C"/>
    <w:rsid w:val="006E6DFB"/>
    <w:rsid w:val="006E7198"/>
    <w:rsid w:val="006F1422"/>
    <w:rsid w:val="006F26C2"/>
    <w:rsid w:val="006F6F43"/>
    <w:rsid w:val="006F771E"/>
    <w:rsid w:val="00704242"/>
    <w:rsid w:val="00706C64"/>
    <w:rsid w:val="00711FEA"/>
    <w:rsid w:val="0071736C"/>
    <w:rsid w:val="007228E8"/>
    <w:rsid w:val="0072406D"/>
    <w:rsid w:val="00725AB5"/>
    <w:rsid w:val="007265E2"/>
    <w:rsid w:val="00726C8A"/>
    <w:rsid w:val="007274F2"/>
    <w:rsid w:val="00727771"/>
    <w:rsid w:val="00727C36"/>
    <w:rsid w:val="0073226C"/>
    <w:rsid w:val="00734354"/>
    <w:rsid w:val="00736D77"/>
    <w:rsid w:val="00740D1A"/>
    <w:rsid w:val="0074132D"/>
    <w:rsid w:val="00743F74"/>
    <w:rsid w:val="00745E21"/>
    <w:rsid w:val="00746761"/>
    <w:rsid w:val="0075240F"/>
    <w:rsid w:val="007528F5"/>
    <w:rsid w:val="0075367C"/>
    <w:rsid w:val="0075410A"/>
    <w:rsid w:val="00755DD6"/>
    <w:rsid w:val="00756CA4"/>
    <w:rsid w:val="00762853"/>
    <w:rsid w:val="00764345"/>
    <w:rsid w:val="00767245"/>
    <w:rsid w:val="00774A21"/>
    <w:rsid w:val="007813B3"/>
    <w:rsid w:val="00785E7D"/>
    <w:rsid w:val="00791AC0"/>
    <w:rsid w:val="007A4AC5"/>
    <w:rsid w:val="007A5D12"/>
    <w:rsid w:val="007A6E95"/>
    <w:rsid w:val="007A7E6D"/>
    <w:rsid w:val="007B046A"/>
    <w:rsid w:val="007B15E2"/>
    <w:rsid w:val="007B2073"/>
    <w:rsid w:val="007B61D1"/>
    <w:rsid w:val="007C3072"/>
    <w:rsid w:val="007C6239"/>
    <w:rsid w:val="007D130F"/>
    <w:rsid w:val="007D38CA"/>
    <w:rsid w:val="007D7EAD"/>
    <w:rsid w:val="007E0686"/>
    <w:rsid w:val="007E0B6E"/>
    <w:rsid w:val="007E2A15"/>
    <w:rsid w:val="007E7258"/>
    <w:rsid w:val="007F71AF"/>
    <w:rsid w:val="007F73D2"/>
    <w:rsid w:val="008033C5"/>
    <w:rsid w:val="0080584A"/>
    <w:rsid w:val="00810701"/>
    <w:rsid w:val="00813291"/>
    <w:rsid w:val="00816C63"/>
    <w:rsid w:val="00817347"/>
    <w:rsid w:val="00817CC9"/>
    <w:rsid w:val="00821943"/>
    <w:rsid w:val="00822697"/>
    <w:rsid w:val="00823154"/>
    <w:rsid w:val="008250E7"/>
    <w:rsid w:val="0082544D"/>
    <w:rsid w:val="00833BDF"/>
    <w:rsid w:val="00837956"/>
    <w:rsid w:val="008443F3"/>
    <w:rsid w:val="008447EE"/>
    <w:rsid w:val="00844C59"/>
    <w:rsid w:val="0085419E"/>
    <w:rsid w:val="008545C5"/>
    <w:rsid w:val="008558A0"/>
    <w:rsid w:val="0085612D"/>
    <w:rsid w:val="00864123"/>
    <w:rsid w:val="008713AF"/>
    <w:rsid w:val="008726C7"/>
    <w:rsid w:val="00875978"/>
    <w:rsid w:val="00876A4D"/>
    <w:rsid w:val="008775BC"/>
    <w:rsid w:val="00882FBA"/>
    <w:rsid w:val="0088780C"/>
    <w:rsid w:val="00890452"/>
    <w:rsid w:val="00892157"/>
    <w:rsid w:val="008923D8"/>
    <w:rsid w:val="008931E4"/>
    <w:rsid w:val="008937BB"/>
    <w:rsid w:val="008950E3"/>
    <w:rsid w:val="008A1020"/>
    <w:rsid w:val="008A1D7F"/>
    <w:rsid w:val="008A32D6"/>
    <w:rsid w:val="008A3ECE"/>
    <w:rsid w:val="008B3675"/>
    <w:rsid w:val="008C1836"/>
    <w:rsid w:val="008C1880"/>
    <w:rsid w:val="008C3133"/>
    <w:rsid w:val="008D05F0"/>
    <w:rsid w:val="008D4B70"/>
    <w:rsid w:val="008D4FEE"/>
    <w:rsid w:val="008D5341"/>
    <w:rsid w:val="008D6487"/>
    <w:rsid w:val="008E0271"/>
    <w:rsid w:val="008E3061"/>
    <w:rsid w:val="008E5093"/>
    <w:rsid w:val="008E784F"/>
    <w:rsid w:val="008F568F"/>
    <w:rsid w:val="008F6352"/>
    <w:rsid w:val="00902D15"/>
    <w:rsid w:val="00911D25"/>
    <w:rsid w:val="009156EA"/>
    <w:rsid w:val="00917CD3"/>
    <w:rsid w:val="00920881"/>
    <w:rsid w:val="00920C60"/>
    <w:rsid w:val="00924976"/>
    <w:rsid w:val="00930612"/>
    <w:rsid w:val="0093113E"/>
    <w:rsid w:val="00936CB7"/>
    <w:rsid w:val="00940C45"/>
    <w:rsid w:val="00941002"/>
    <w:rsid w:val="00942226"/>
    <w:rsid w:val="00952C00"/>
    <w:rsid w:val="0096484D"/>
    <w:rsid w:val="009663C1"/>
    <w:rsid w:val="0096696C"/>
    <w:rsid w:val="009751C7"/>
    <w:rsid w:val="00977328"/>
    <w:rsid w:val="009809DB"/>
    <w:rsid w:val="00987BEF"/>
    <w:rsid w:val="00993EB5"/>
    <w:rsid w:val="00994FE2"/>
    <w:rsid w:val="009A4CC8"/>
    <w:rsid w:val="009B14F8"/>
    <w:rsid w:val="009C44FE"/>
    <w:rsid w:val="009C6754"/>
    <w:rsid w:val="009C6964"/>
    <w:rsid w:val="009D1153"/>
    <w:rsid w:val="009D2126"/>
    <w:rsid w:val="009D2267"/>
    <w:rsid w:val="009D26A0"/>
    <w:rsid w:val="009D5ECE"/>
    <w:rsid w:val="009E2045"/>
    <w:rsid w:val="009E31CC"/>
    <w:rsid w:val="009E6B1C"/>
    <w:rsid w:val="009E6EBE"/>
    <w:rsid w:val="009F1AAC"/>
    <w:rsid w:val="009F2700"/>
    <w:rsid w:val="009F3FDC"/>
    <w:rsid w:val="00A0343D"/>
    <w:rsid w:val="00A06E08"/>
    <w:rsid w:val="00A10928"/>
    <w:rsid w:val="00A132EE"/>
    <w:rsid w:val="00A2060D"/>
    <w:rsid w:val="00A2177D"/>
    <w:rsid w:val="00A22BE1"/>
    <w:rsid w:val="00A23D8A"/>
    <w:rsid w:val="00A33E36"/>
    <w:rsid w:val="00A4759B"/>
    <w:rsid w:val="00A50AFB"/>
    <w:rsid w:val="00A51456"/>
    <w:rsid w:val="00A543CC"/>
    <w:rsid w:val="00A56FF1"/>
    <w:rsid w:val="00A57274"/>
    <w:rsid w:val="00A57DB2"/>
    <w:rsid w:val="00A704BC"/>
    <w:rsid w:val="00A722A8"/>
    <w:rsid w:val="00A73277"/>
    <w:rsid w:val="00A735BA"/>
    <w:rsid w:val="00A81553"/>
    <w:rsid w:val="00A8276E"/>
    <w:rsid w:val="00A855A8"/>
    <w:rsid w:val="00A85DCA"/>
    <w:rsid w:val="00A92CD7"/>
    <w:rsid w:val="00A94CBD"/>
    <w:rsid w:val="00A97508"/>
    <w:rsid w:val="00AA1BF5"/>
    <w:rsid w:val="00AA3E25"/>
    <w:rsid w:val="00AA4BB8"/>
    <w:rsid w:val="00AA720D"/>
    <w:rsid w:val="00AB4203"/>
    <w:rsid w:val="00AB6426"/>
    <w:rsid w:val="00AC2BF2"/>
    <w:rsid w:val="00AC3D37"/>
    <w:rsid w:val="00AC5A51"/>
    <w:rsid w:val="00AD389D"/>
    <w:rsid w:val="00AD5917"/>
    <w:rsid w:val="00AD6613"/>
    <w:rsid w:val="00AD6DFF"/>
    <w:rsid w:val="00AD6EB7"/>
    <w:rsid w:val="00AE0389"/>
    <w:rsid w:val="00AE11B4"/>
    <w:rsid w:val="00AE48A0"/>
    <w:rsid w:val="00AE67C2"/>
    <w:rsid w:val="00AE7B2E"/>
    <w:rsid w:val="00AF27BF"/>
    <w:rsid w:val="00B05A01"/>
    <w:rsid w:val="00B05EF3"/>
    <w:rsid w:val="00B06BCE"/>
    <w:rsid w:val="00B07763"/>
    <w:rsid w:val="00B10389"/>
    <w:rsid w:val="00B14116"/>
    <w:rsid w:val="00B15042"/>
    <w:rsid w:val="00B2267D"/>
    <w:rsid w:val="00B302DE"/>
    <w:rsid w:val="00B3204B"/>
    <w:rsid w:val="00B3379A"/>
    <w:rsid w:val="00B348B4"/>
    <w:rsid w:val="00B35CEB"/>
    <w:rsid w:val="00B374BA"/>
    <w:rsid w:val="00B40199"/>
    <w:rsid w:val="00B4057E"/>
    <w:rsid w:val="00B417AF"/>
    <w:rsid w:val="00B45A12"/>
    <w:rsid w:val="00B470C7"/>
    <w:rsid w:val="00B546CC"/>
    <w:rsid w:val="00B54CD8"/>
    <w:rsid w:val="00B66E8F"/>
    <w:rsid w:val="00B73DFC"/>
    <w:rsid w:val="00B76C83"/>
    <w:rsid w:val="00B76DF6"/>
    <w:rsid w:val="00B776BE"/>
    <w:rsid w:val="00B81DCF"/>
    <w:rsid w:val="00B8526F"/>
    <w:rsid w:val="00B93B2C"/>
    <w:rsid w:val="00B9490E"/>
    <w:rsid w:val="00B94A9A"/>
    <w:rsid w:val="00BA28AB"/>
    <w:rsid w:val="00BA47F0"/>
    <w:rsid w:val="00BA6FF2"/>
    <w:rsid w:val="00BA7BC4"/>
    <w:rsid w:val="00BA7F49"/>
    <w:rsid w:val="00BB2947"/>
    <w:rsid w:val="00BB3605"/>
    <w:rsid w:val="00BB4942"/>
    <w:rsid w:val="00BB4A05"/>
    <w:rsid w:val="00BB4FC5"/>
    <w:rsid w:val="00BB6612"/>
    <w:rsid w:val="00BB6645"/>
    <w:rsid w:val="00BC3C46"/>
    <w:rsid w:val="00BC521B"/>
    <w:rsid w:val="00BD0E3E"/>
    <w:rsid w:val="00BD220D"/>
    <w:rsid w:val="00BD4F91"/>
    <w:rsid w:val="00BD69D0"/>
    <w:rsid w:val="00BF2D57"/>
    <w:rsid w:val="00BF464A"/>
    <w:rsid w:val="00BF6AED"/>
    <w:rsid w:val="00C020E8"/>
    <w:rsid w:val="00C05F77"/>
    <w:rsid w:val="00C13BBE"/>
    <w:rsid w:val="00C1482D"/>
    <w:rsid w:val="00C1554C"/>
    <w:rsid w:val="00C15F74"/>
    <w:rsid w:val="00C17FD2"/>
    <w:rsid w:val="00C209BE"/>
    <w:rsid w:val="00C21669"/>
    <w:rsid w:val="00C2259F"/>
    <w:rsid w:val="00C256AF"/>
    <w:rsid w:val="00C40BE2"/>
    <w:rsid w:val="00C41667"/>
    <w:rsid w:val="00C42179"/>
    <w:rsid w:val="00C43631"/>
    <w:rsid w:val="00C5199E"/>
    <w:rsid w:val="00C529CF"/>
    <w:rsid w:val="00C52A78"/>
    <w:rsid w:val="00C533EE"/>
    <w:rsid w:val="00C56159"/>
    <w:rsid w:val="00C61405"/>
    <w:rsid w:val="00C62436"/>
    <w:rsid w:val="00C6435C"/>
    <w:rsid w:val="00C665FE"/>
    <w:rsid w:val="00C7077C"/>
    <w:rsid w:val="00C71C46"/>
    <w:rsid w:val="00C72A39"/>
    <w:rsid w:val="00C767D5"/>
    <w:rsid w:val="00C76AF4"/>
    <w:rsid w:val="00C8069D"/>
    <w:rsid w:val="00C872A8"/>
    <w:rsid w:val="00C91419"/>
    <w:rsid w:val="00C917B5"/>
    <w:rsid w:val="00C963F6"/>
    <w:rsid w:val="00C975D1"/>
    <w:rsid w:val="00CA1CC0"/>
    <w:rsid w:val="00CA2D20"/>
    <w:rsid w:val="00CB1523"/>
    <w:rsid w:val="00CB1AC6"/>
    <w:rsid w:val="00CB2049"/>
    <w:rsid w:val="00CB3A9A"/>
    <w:rsid w:val="00CB7829"/>
    <w:rsid w:val="00CC023D"/>
    <w:rsid w:val="00CC1405"/>
    <w:rsid w:val="00CC21DD"/>
    <w:rsid w:val="00CC3B2A"/>
    <w:rsid w:val="00CC3DFE"/>
    <w:rsid w:val="00CC7331"/>
    <w:rsid w:val="00CD0D94"/>
    <w:rsid w:val="00CD307F"/>
    <w:rsid w:val="00CD3CF8"/>
    <w:rsid w:val="00CD3F7A"/>
    <w:rsid w:val="00CD488A"/>
    <w:rsid w:val="00CE0405"/>
    <w:rsid w:val="00CE1C56"/>
    <w:rsid w:val="00CE7CA3"/>
    <w:rsid w:val="00CF010E"/>
    <w:rsid w:val="00CF0E4C"/>
    <w:rsid w:val="00CF5301"/>
    <w:rsid w:val="00CF5BC6"/>
    <w:rsid w:val="00D0191A"/>
    <w:rsid w:val="00D04169"/>
    <w:rsid w:val="00D05DD3"/>
    <w:rsid w:val="00D1416D"/>
    <w:rsid w:val="00D15776"/>
    <w:rsid w:val="00D15EE7"/>
    <w:rsid w:val="00D223F8"/>
    <w:rsid w:val="00D23F2A"/>
    <w:rsid w:val="00D245FB"/>
    <w:rsid w:val="00D26320"/>
    <w:rsid w:val="00D275E8"/>
    <w:rsid w:val="00D27E71"/>
    <w:rsid w:val="00D31552"/>
    <w:rsid w:val="00D3185B"/>
    <w:rsid w:val="00D36402"/>
    <w:rsid w:val="00D36475"/>
    <w:rsid w:val="00D364C2"/>
    <w:rsid w:val="00D3699A"/>
    <w:rsid w:val="00D45CC4"/>
    <w:rsid w:val="00D4611B"/>
    <w:rsid w:val="00D51C90"/>
    <w:rsid w:val="00D524EC"/>
    <w:rsid w:val="00D53C5B"/>
    <w:rsid w:val="00D544D7"/>
    <w:rsid w:val="00D55842"/>
    <w:rsid w:val="00D6048F"/>
    <w:rsid w:val="00D65007"/>
    <w:rsid w:val="00D65F03"/>
    <w:rsid w:val="00D708FF"/>
    <w:rsid w:val="00D74778"/>
    <w:rsid w:val="00D74932"/>
    <w:rsid w:val="00D7517C"/>
    <w:rsid w:val="00D77F19"/>
    <w:rsid w:val="00D815D5"/>
    <w:rsid w:val="00D83AFA"/>
    <w:rsid w:val="00D863C3"/>
    <w:rsid w:val="00D90F1F"/>
    <w:rsid w:val="00DA0813"/>
    <w:rsid w:val="00DA1271"/>
    <w:rsid w:val="00DA4DF6"/>
    <w:rsid w:val="00DA73D0"/>
    <w:rsid w:val="00DA7DDD"/>
    <w:rsid w:val="00DB2B5F"/>
    <w:rsid w:val="00DB4E0C"/>
    <w:rsid w:val="00DC0F29"/>
    <w:rsid w:val="00DC1819"/>
    <w:rsid w:val="00DD1133"/>
    <w:rsid w:val="00DD4ACD"/>
    <w:rsid w:val="00DD68AD"/>
    <w:rsid w:val="00DE0406"/>
    <w:rsid w:val="00DE0D62"/>
    <w:rsid w:val="00DE1E10"/>
    <w:rsid w:val="00DE2D13"/>
    <w:rsid w:val="00DE3E8C"/>
    <w:rsid w:val="00DE4853"/>
    <w:rsid w:val="00DE5F6E"/>
    <w:rsid w:val="00DE64DB"/>
    <w:rsid w:val="00DF20E8"/>
    <w:rsid w:val="00DF321E"/>
    <w:rsid w:val="00DF5BAA"/>
    <w:rsid w:val="00E04AE9"/>
    <w:rsid w:val="00E06D51"/>
    <w:rsid w:val="00E07723"/>
    <w:rsid w:val="00E07B02"/>
    <w:rsid w:val="00E26912"/>
    <w:rsid w:val="00E26FC4"/>
    <w:rsid w:val="00E27A00"/>
    <w:rsid w:val="00E301AD"/>
    <w:rsid w:val="00E3087F"/>
    <w:rsid w:val="00E32DCB"/>
    <w:rsid w:val="00E33491"/>
    <w:rsid w:val="00E345CD"/>
    <w:rsid w:val="00E379D7"/>
    <w:rsid w:val="00E443DD"/>
    <w:rsid w:val="00E45596"/>
    <w:rsid w:val="00E45BC2"/>
    <w:rsid w:val="00E479CE"/>
    <w:rsid w:val="00E5329B"/>
    <w:rsid w:val="00E5627D"/>
    <w:rsid w:val="00E570D6"/>
    <w:rsid w:val="00E65577"/>
    <w:rsid w:val="00E657E5"/>
    <w:rsid w:val="00E67E4F"/>
    <w:rsid w:val="00E67EC1"/>
    <w:rsid w:val="00E74AD5"/>
    <w:rsid w:val="00E76428"/>
    <w:rsid w:val="00E76E90"/>
    <w:rsid w:val="00E81395"/>
    <w:rsid w:val="00E8156E"/>
    <w:rsid w:val="00E82C93"/>
    <w:rsid w:val="00E91FF1"/>
    <w:rsid w:val="00E9284B"/>
    <w:rsid w:val="00E92DD9"/>
    <w:rsid w:val="00E938B1"/>
    <w:rsid w:val="00E97905"/>
    <w:rsid w:val="00EA0495"/>
    <w:rsid w:val="00EA0B7E"/>
    <w:rsid w:val="00EA276B"/>
    <w:rsid w:val="00EA7141"/>
    <w:rsid w:val="00EA7ED3"/>
    <w:rsid w:val="00EB3996"/>
    <w:rsid w:val="00EB3E4C"/>
    <w:rsid w:val="00EB4A87"/>
    <w:rsid w:val="00EB69F0"/>
    <w:rsid w:val="00EC0100"/>
    <w:rsid w:val="00EC2E14"/>
    <w:rsid w:val="00EC7C85"/>
    <w:rsid w:val="00ED1841"/>
    <w:rsid w:val="00EE03D1"/>
    <w:rsid w:val="00EE2E6A"/>
    <w:rsid w:val="00EE3070"/>
    <w:rsid w:val="00EE66E9"/>
    <w:rsid w:val="00EF0935"/>
    <w:rsid w:val="00EF10E3"/>
    <w:rsid w:val="00EF269F"/>
    <w:rsid w:val="00EF72B3"/>
    <w:rsid w:val="00EF7A8A"/>
    <w:rsid w:val="00F0114A"/>
    <w:rsid w:val="00F01EFB"/>
    <w:rsid w:val="00F02362"/>
    <w:rsid w:val="00F044CA"/>
    <w:rsid w:val="00F04837"/>
    <w:rsid w:val="00F04F72"/>
    <w:rsid w:val="00F05FFD"/>
    <w:rsid w:val="00F06351"/>
    <w:rsid w:val="00F109E1"/>
    <w:rsid w:val="00F1301F"/>
    <w:rsid w:val="00F23B45"/>
    <w:rsid w:val="00F26B93"/>
    <w:rsid w:val="00F3342F"/>
    <w:rsid w:val="00F33A6E"/>
    <w:rsid w:val="00F3518D"/>
    <w:rsid w:val="00F45229"/>
    <w:rsid w:val="00F45B42"/>
    <w:rsid w:val="00F46B68"/>
    <w:rsid w:val="00F504F3"/>
    <w:rsid w:val="00F524AC"/>
    <w:rsid w:val="00F62F6B"/>
    <w:rsid w:val="00F643C6"/>
    <w:rsid w:val="00F7727B"/>
    <w:rsid w:val="00F84833"/>
    <w:rsid w:val="00F85619"/>
    <w:rsid w:val="00F8697E"/>
    <w:rsid w:val="00F8707C"/>
    <w:rsid w:val="00F9192C"/>
    <w:rsid w:val="00F9211E"/>
    <w:rsid w:val="00F93ECC"/>
    <w:rsid w:val="00F956C2"/>
    <w:rsid w:val="00F95E5C"/>
    <w:rsid w:val="00F97C2A"/>
    <w:rsid w:val="00FB2C71"/>
    <w:rsid w:val="00FB36B7"/>
    <w:rsid w:val="00FB4B37"/>
    <w:rsid w:val="00FC1A1A"/>
    <w:rsid w:val="00FC2A9E"/>
    <w:rsid w:val="00FC49AB"/>
    <w:rsid w:val="00FC6025"/>
    <w:rsid w:val="00FD025A"/>
    <w:rsid w:val="00FD0662"/>
    <w:rsid w:val="00FD0C56"/>
    <w:rsid w:val="00FE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976D"/>
  <w15:docId w15:val="{F213433E-5006-4876-AD50-A7C4FC70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605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  <w:style w:type="character" w:styleId="Nevyeenzmnka">
    <w:name w:val="Unresolved Mention"/>
    <w:basedOn w:val="Standardnpsmoodstavce"/>
    <w:uiPriority w:val="99"/>
    <w:unhideWhenUsed/>
    <w:rsid w:val="00C020E8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C020E8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A15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EE3CB9F0164E86919BF76EC6324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D584F-A9BA-4249-A297-A90012E313B8}"/>
      </w:docPartPr>
      <w:docPartBody>
        <w:p w:rsidR="005D349C" w:rsidRDefault="005D349C" w:rsidP="005D349C">
          <w:pPr>
            <w:pStyle w:val="08EE3CB9F0164E86919BF76EC6324A6E"/>
          </w:pPr>
          <w:r w:rsidRPr="00F93ECC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A684A8714BD541A0BA115694DF281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B9354-B1E8-4A38-81BD-5B187F03C8BD}"/>
      </w:docPartPr>
      <w:docPartBody>
        <w:p w:rsidR="001F0BE4" w:rsidRDefault="005D349C" w:rsidP="005D349C">
          <w:pPr>
            <w:pStyle w:val="A684A8714BD541A0BA115694DF281B26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DACBBE2F44045A9A85C558961ED8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20EE4-C6EA-404C-B220-A332EFE83C9E}"/>
      </w:docPartPr>
      <w:docPartBody>
        <w:p w:rsidR="001F0BE4" w:rsidRDefault="005D349C" w:rsidP="005D349C">
          <w:pPr>
            <w:pStyle w:val="6DACBBE2F44045A9A85C558961ED8C3A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9B6CFBA972894B73AAEE50A60B7341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7B152-D482-468B-985F-EF4E8FCFDC0E}"/>
      </w:docPartPr>
      <w:docPartBody>
        <w:p w:rsidR="00C82F8B" w:rsidRDefault="00480005" w:rsidP="00480005">
          <w:pPr>
            <w:pStyle w:val="9B6CFBA972894B73AAEE50A60B73419A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22047382E58B4469BF04BC3B5E770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E9130-E3B9-4996-AFD8-A16DE45FA5D0}"/>
      </w:docPartPr>
      <w:docPartBody>
        <w:p w:rsidR="00C82F8B" w:rsidRDefault="00480005" w:rsidP="00480005">
          <w:pPr>
            <w:pStyle w:val="22047382E58B4469BF04BC3B5E770B53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5C0107D35F5C4351876076FAFA4BE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F5E1A-72BB-4D73-B80C-932BD985A4EC}"/>
      </w:docPartPr>
      <w:docPartBody>
        <w:p w:rsidR="00C82F8B" w:rsidRDefault="00480005" w:rsidP="00480005">
          <w:pPr>
            <w:pStyle w:val="5C0107D35F5C4351876076FAFA4BEC64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FE4B05396FC3417CBC7E05993B7F0D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552A8-33DA-4197-8C07-831309C9B6CF}"/>
      </w:docPartPr>
      <w:docPartBody>
        <w:p w:rsidR="00C82F8B" w:rsidRDefault="00480005" w:rsidP="00480005">
          <w:pPr>
            <w:pStyle w:val="FE4B05396FC3417CBC7E05993B7F0D8A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F1E6F5680CDC405895DAD7806385DC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DD4737-8C64-42DE-B3C9-D8DE8C0ACFFC}"/>
      </w:docPartPr>
      <w:docPartBody>
        <w:p w:rsidR="00C82F8B" w:rsidRDefault="00480005" w:rsidP="00480005">
          <w:pPr>
            <w:pStyle w:val="F1E6F5680CDC405895DAD7806385DC18"/>
          </w:pPr>
          <w:r w:rsidRPr="00043968">
            <w:rPr>
              <w:rFonts w:cstheme="minorHAnsi"/>
              <w:color w:val="808080"/>
              <w:highlight w:val="yellow"/>
            </w:rPr>
            <w:t>doplňte, jak (např. odborné studie, výzkum), a reálnost efektu zdůvodněte</w:t>
          </w:r>
        </w:p>
      </w:docPartBody>
    </w:docPart>
    <w:docPart>
      <w:docPartPr>
        <w:name w:val="FD91FEEB025E4421ABE47EEA5AAA8C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409E92-72B9-4850-942C-563047C521C7}"/>
      </w:docPartPr>
      <w:docPartBody>
        <w:p w:rsidR="0069395F" w:rsidRDefault="00054611" w:rsidP="00054611">
          <w:pPr>
            <w:pStyle w:val="FD91FEEB025E4421ABE47EEA5AAA8C99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174B"/>
    <w:rsid w:val="00024ADF"/>
    <w:rsid w:val="00033431"/>
    <w:rsid w:val="00033DDB"/>
    <w:rsid w:val="0005342F"/>
    <w:rsid w:val="00054611"/>
    <w:rsid w:val="0005701E"/>
    <w:rsid w:val="0006783C"/>
    <w:rsid w:val="000872CF"/>
    <w:rsid w:val="0009005A"/>
    <w:rsid w:val="00090911"/>
    <w:rsid w:val="000A421F"/>
    <w:rsid w:val="000B1063"/>
    <w:rsid w:val="000B6195"/>
    <w:rsid w:val="000B61A5"/>
    <w:rsid w:val="000B695E"/>
    <w:rsid w:val="000C4DA3"/>
    <w:rsid w:val="000D44BD"/>
    <w:rsid w:val="00100A61"/>
    <w:rsid w:val="00102341"/>
    <w:rsid w:val="00104F18"/>
    <w:rsid w:val="00115F06"/>
    <w:rsid w:val="00116C70"/>
    <w:rsid w:val="001179C0"/>
    <w:rsid w:val="00127A08"/>
    <w:rsid w:val="00140D1A"/>
    <w:rsid w:val="001464C2"/>
    <w:rsid w:val="001540A7"/>
    <w:rsid w:val="001566B1"/>
    <w:rsid w:val="001723E1"/>
    <w:rsid w:val="00183628"/>
    <w:rsid w:val="00192395"/>
    <w:rsid w:val="001A7BE7"/>
    <w:rsid w:val="001F0BE4"/>
    <w:rsid w:val="001F1984"/>
    <w:rsid w:val="00255F67"/>
    <w:rsid w:val="00263B1F"/>
    <w:rsid w:val="002649E1"/>
    <w:rsid w:val="002A2AB9"/>
    <w:rsid w:val="002B4859"/>
    <w:rsid w:val="002C1814"/>
    <w:rsid w:val="002C76A7"/>
    <w:rsid w:val="002E2632"/>
    <w:rsid w:val="00314382"/>
    <w:rsid w:val="00326084"/>
    <w:rsid w:val="00336A79"/>
    <w:rsid w:val="00337746"/>
    <w:rsid w:val="0034051F"/>
    <w:rsid w:val="0034394B"/>
    <w:rsid w:val="00361426"/>
    <w:rsid w:val="00391238"/>
    <w:rsid w:val="00395042"/>
    <w:rsid w:val="003A5E41"/>
    <w:rsid w:val="003B00FD"/>
    <w:rsid w:val="003C1948"/>
    <w:rsid w:val="003D09EE"/>
    <w:rsid w:val="003D1547"/>
    <w:rsid w:val="003E3073"/>
    <w:rsid w:val="004231EC"/>
    <w:rsid w:val="00424A0E"/>
    <w:rsid w:val="0045513C"/>
    <w:rsid w:val="00456613"/>
    <w:rsid w:val="0046049F"/>
    <w:rsid w:val="00480005"/>
    <w:rsid w:val="0049035B"/>
    <w:rsid w:val="00493494"/>
    <w:rsid w:val="00495928"/>
    <w:rsid w:val="004B2D76"/>
    <w:rsid w:val="004B34E7"/>
    <w:rsid w:val="004D740E"/>
    <w:rsid w:val="004E17E0"/>
    <w:rsid w:val="004F76F0"/>
    <w:rsid w:val="00523505"/>
    <w:rsid w:val="0053007F"/>
    <w:rsid w:val="00531E1C"/>
    <w:rsid w:val="00553E27"/>
    <w:rsid w:val="00556957"/>
    <w:rsid w:val="005740B6"/>
    <w:rsid w:val="005758CF"/>
    <w:rsid w:val="00581F39"/>
    <w:rsid w:val="00585C0A"/>
    <w:rsid w:val="005D349C"/>
    <w:rsid w:val="006010B4"/>
    <w:rsid w:val="00626316"/>
    <w:rsid w:val="00637A73"/>
    <w:rsid w:val="006438CC"/>
    <w:rsid w:val="006505BF"/>
    <w:rsid w:val="00660648"/>
    <w:rsid w:val="00676BB9"/>
    <w:rsid w:val="0069395F"/>
    <w:rsid w:val="00697B1F"/>
    <w:rsid w:val="006B0C00"/>
    <w:rsid w:val="006B269B"/>
    <w:rsid w:val="006B4386"/>
    <w:rsid w:val="006B7EF6"/>
    <w:rsid w:val="006C7ACC"/>
    <w:rsid w:val="006D0D95"/>
    <w:rsid w:val="006E37E7"/>
    <w:rsid w:val="006F0304"/>
    <w:rsid w:val="006F11E4"/>
    <w:rsid w:val="006F3EB8"/>
    <w:rsid w:val="00702559"/>
    <w:rsid w:val="0070700B"/>
    <w:rsid w:val="0072716D"/>
    <w:rsid w:val="00734F1E"/>
    <w:rsid w:val="00740D2F"/>
    <w:rsid w:val="00763501"/>
    <w:rsid w:val="007643A7"/>
    <w:rsid w:val="00764E4B"/>
    <w:rsid w:val="00765887"/>
    <w:rsid w:val="00772228"/>
    <w:rsid w:val="00775394"/>
    <w:rsid w:val="00775EAF"/>
    <w:rsid w:val="00790168"/>
    <w:rsid w:val="00792579"/>
    <w:rsid w:val="007B7C81"/>
    <w:rsid w:val="007C78B8"/>
    <w:rsid w:val="007D4E2A"/>
    <w:rsid w:val="007F18CD"/>
    <w:rsid w:val="007F5F64"/>
    <w:rsid w:val="00801544"/>
    <w:rsid w:val="0084784B"/>
    <w:rsid w:val="00865FF0"/>
    <w:rsid w:val="008670C0"/>
    <w:rsid w:val="00876E4B"/>
    <w:rsid w:val="008A7B7C"/>
    <w:rsid w:val="008B094D"/>
    <w:rsid w:val="008C241F"/>
    <w:rsid w:val="008D0420"/>
    <w:rsid w:val="008D66D2"/>
    <w:rsid w:val="008F53A4"/>
    <w:rsid w:val="00914FBE"/>
    <w:rsid w:val="0091622B"/>
    <w:rsid w:val="00925301"/>
    <w:rsid w:val="00933D62"/>
    <w:rsid w:val="00956896"/>
    <w:rsid w:val="00957307"/>
    <w:rsid w:val="00971E22"/>
    <w:rsid w:val="0098444B"/>
    <w:rsid w:val="00986666"/>
    <w:rsid w:val="009A4BE2"/>
    <w:rsid w:val="009B3A15"/>
    <w:rsid w:val="009B50D6"/>
    <w:rsid w:val="009B75F2"/>
    <w:rsid w:val="009C27B5"/>
    <w:rsid w:val="009C5CED"/>
    <w:rsid w:val="009D045B"/>
    <w:rsid w:val="009D519D"/>
    <w:rsid w:val="009F4B8C"/>
    <w:rsid w:val="009F6CBC"/>
    <w:rsid w:val="00A05724"/>
    <w:rsid w:val="00A30B3B"/>
    <w:rsid w:val="00A411BF"/>
    <w:rsid w:val="00A50EEC"/>
    <w:rsid w:val="00A5507D"/>
    <w:rsid w:val="00A64AC5"/>
    <w:rsid w:val="00A76259"/>
    <w:rsid w:val="00A81AFC"/>
    <w:rsid w:val="00A81FFD"/>
    <w:rsid w:val="00A85B1A"/>
    <w:rsid w:val="00A86C15"/>
    <w:rsid w:val="00A95019"/>
    <w:rsid w:val="00AA465C"/>
    <w:rsid w:val="00AC0593"/>
    <w:rsid w:val="00AC3D0E"/>
    <w:rsid w:val="00B07328"/>
    <w:rsid w:val="00B20211"/>
    <w:rsid w:val="00B255F4"/>
    <w:rsid w:val="00B409BD"/>
    <w:rsid w:val="00B51DCE"/>
    <w:rsid w:val="00B52083"/>
    <w:rsid w:val="00B65D3C"/>
    <w:rsid w:val="00B76839"/>
    <w:rsid w:val="00BA241B"/>
    <w:rsid w:val="00BC2736"/>
    <w:rsid w:val="00BC43CD"/>
    <w:rsid w:val="00BD456F"/>
    <w:rsid w:val="00BF0BB4"/>
    <w:rsid w:val="00BF3945"/>
    <w:rsid w:val="00C06818"/>
    <w:rsid w:val="00C12CC3"/>
    <w:rsid w:val="00C33938"/>
    <w:rsid w:val="00C42F1F"/>
    <w:rsid w:val="00C452D8"/>
    <w:rsid w:val="00C50E67"/>
    <w:rsid w:val="00C711BD"/>
    <w:rsid w:val="00C75EB8"/>
    <w:rsid w:val="00C82F8B"/>
    <w:rsid w:val="00C85ABD"/>
    <w:rsid w:val="00C952E1"/>
    <w:rsid w:val="00C97F0F"/>
    <w:rsid w:val="00CC6873"/>
    <w:rsid w:val="00CF272B"/>
    <w:rsid w:val="00D31358"/>
    <w:rsid w:val="00D348C5"/>
    <w:rsid w:val="00D468AA"/>
    <w:rsid w:val="00D52CBA"/>
    <w:rsid w:val="00D547C7"/>
    <w:rsid w:val="00D54A8B"/>
    <w:rsid w:val="00D5635D"/>
    <w:rsid w:val="00D57989"/>
    <w:rsid w:val="00D64AD9"/>
    <w:rsid w:val="00D744B3"/>
    <w:rsid w:val="00D85B9E"/>
    <w:rsid w:val="00D93C71"/>
    <w:rsid w:val="00D9798E"/>
    <w:rsid w:val="00DA2790"/>
    <w:rsid w:val="00DA4DF3"/>
    <w:rsid w:val="00DC0A67"/>
    <w:rsid w:val="00DD7503"/>
    <w:rsid w:val="00DE118E"/>
    <w:rsid w:val="00DF0106"/>
    <w:rsid w:val="00DF6406"/>
    <w:rsid w:val="00E13BB8"/>
    <w:rsid w:val="00E13BEC"/>
    <w:rsid w:val="00E53BC0"/>
    <w:rsid w:val="00E571FB"/>
    <w:rsid w:val="00E77956"/>
    <w:rsid w:val="00E85294"/>
    <w:rsid w:val="00E85564"/>
    <w:rsid w:val="00EC5E34"/>
    <w:rsid w:val="00EF2039"/>
    <w:rsid w:val="00F01372"/>
    <w:rsid w:val="00F110AB"/>
    <w:rsid w:val="00F2491D"/>
    <w:rsid w:val="00F2511C"/>
    <w:rsid w:val="00F5370E"/>
    <w:rsid w:val="00F61D27"/>
    <w:rsid w:val="00F61D75"/>
    <w:rsid w:val="00F63F03"/>
    <w:rsid w:val="00F733CC"/>
    <w:rsid w:val="00FC0B73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72CF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08EE3CB9F0164E86919BF76EC6324A6E">
    <w:name w:val="08EE3CB9F0164E86919BF76EC6324A6E"/>
    <w:rsid w:val="005D349C"/>
  </w:style>
  <w:style w:type="paragraph" w:customStyle="1" w:styleId="A684A8714BD541A0BA115694DF281B26">
    <w:name w:val="A684A8714BD541A0BA115694DF281B26"/>
    <w:rsid w:val="005D349C"/>
  </w:style>
  <w:style w:type="paragraph" w:customStyle="1" w:styleId="6DACBBE2F44045A9A85C558961ED8C3A">
    <w:name w:val="6DACBBE2F44045A9A85C558961ED8C3A"/>
    <w:rsid w:val="005D349C"/>
  </w:style>
  <w:style w:type="paragraph" w:customStyle="1" w:styleId="9B6CFBA972894B73AAEE50A60B73419A">
    <w:name w:val="9B6CFBA972894B73AAEE50A60B73419A"/>
    <w:rsid w:val="00480005"/>
  </w:style>
  <w:style w:type="paragraph" w:customStyle="1" w:styleId="22047382E58B4469BF04BC3B5E770B53">
    <w:name w:val="22047382E58B4469BF04BC3B5E770B53"/>
    <w:rsid w:val="00480005"/>
  </w:style>
  <w:style w:type="paragraph" w:customStyle="1" w:styleId="5C0107D35F5C4351876076FAFA4BEC64">
    <w:name w:val="5C0107D35F5C4351876076FAFA4BEC64"/>
    <w:rsid w:val="00480005"/>
  </w:style>
  <w:style w:type="paragraph" w:customStyle="1" w:styleId="FE4B05396FC3417CBC7E05993B7F0D8A">
    <w:name w:val="FE4B05396FC3417CBC7E05993B7F0D8A"/>
    <w:rsid w:val="00480005"/>
  </w:style>
  <w:style w:type="paragraph" w:customStyle="1" w:styleId="F1E6F5680CDC405895DAD7806385DC18">
    <w:name w:val="F1E6F5680CDC405895DAD7806385DC18"/>
    <w:rsid w:val="00480005"/>
  </w:style>
  <w:style w:type="paragraph" w:customStyle="1" w:styleId="FD91FEEB025E4421ABE47EEA5AAA8C99">
    <w:name w:val="FD91FEEB025E4421ABE47EEA5AAA8C99"/>
    <w:rsid w:val="000546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5" ma:contentTypeDescription="Vytvoří nový dokument" ma:contentTypeScope="" ma:versionID="ff8590a3be5a62b128817e52ab8a4129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88010e7a7f7dcb285c2276a367aae6de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b7d2623-97ce-4d3d-b38b-e619fa1cf8e4">
      <UserInfo>
        <DisplayName>Ingrová Lenka</DisplayName>
        <AccountId>23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77E36-B7D9-40C2-9DE8-D4BF4C727B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A614A2-C590-40AA-B48E-91778685E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352996-BADF-4BC0-82A9-1960702877A1}">
  <ds:schemaRefs>
    <ds:schemaRef ds:uri="http://schemas.microsoft.com/office/2006/metadata/properties"/>
    <ds:schemaRef ds:uri="http://schemas.microsoft.com/office/infopath/2007/PartnerControls"/>
    <ds:schemaRef ds:uri="8b7d2623-97ce-4d3d-b38b-e619fa1cf8e4"/>
  </ds:schemaRefs>
</ds:datastoreItem>
</file>

<file path=customXml/itemProps4.xml><?xml version="1.0" encoding="utf-8"?>
<ds:datastoreItem xmlns:ds="http://schemas.openxmlformats.org/officeDocument/2006/customXml" ds:itemID="{010F1E07-D833-44B6-B6C6-2966658F21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Links>
    <vt:vector size="12" baseType="variant">
      <vt:variant>
        <vt:i4>6750225</vt:i4>
      </vt:variant>
      <vt:variant>
        <vt:i4>3</vt:i4>
      </vt:variant>
      <vt:variant>
        <vt:i4>0</vt:i4>
      </vt:variant>
      <vt:variant>
        <vt:i4>5</vt:i4>
      </vt:variant>
      <vt:variant>
        <vt:lpwstr>mailto:jana@4econsult.cz</vt:lpwstr>
      </vt:variant>
      <vt:variant>
        <vt:lpwstr/>
      </vt:variant>
      <vt:variant>
        <vt:i4>6750214</vt:i4>
      </vt:variant>
      <vt:variant>
        <vt:i4>0</vt:i4>
      </vt:variant>
      <vt:variant>
        <vt:i4>0</vt:i4>
      </vt:variant>
      <vt:variant>
        <vt:i4>5</vt:i4>
      </vt:variant>
      <vt:variant>
        <vt:lpwstr>mailto:petr@4econsult.cz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Ingrová Lenka</dc:creator>
  <cp:keywords/>
  <cp:lastModifiedBy>Ingrová Lenka</cp:lastModifiedBy>
  <cp:revision>4</cp:revision>
  <dcterms:created xsi:type="dcterms:W3CDTF">2023-10-25T11:14:00Z</dcterms:created>
  <dcterms:modified xsi:type="dcterms:W3CDTF">2023-10-25T11:18:00Z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0x0101006E7F9CBD517D82478C04156C2128DDAB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2023-07-17T12:01:56Z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04c93e3c-50c8-461f-baea-c8a17cd9e2d6</vt:lpwstr>
  </property>
  <property fmtid="{D5CDD505-2E9C-101B-9397-08002B2CF9AE}" pid="9" name="MSIP_Label_690ebb53-23a2-471a-9c6e-17bd0d11311e_ContentBits">
    <vt:lpwstr>0</vt:lpwstr>
  </property>
</Properties>
</file>